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B6E75" w:rsidR="00AB6E75" w:rsidP="00AB6E75" w:rsidRDefault="00AB6E75" w14:paraId="1DAB0576" w14:textId="77777777">
      <w:pPr>
        <w:rPr>
          <w:b/>
        </w:rPr>
      </w:pPr>
    </w:p>
    <w:p w:rsidRPr="00AF5067" w:rsidR="00AB6E75" w:rsidP="00AB6E75" w:rsidRDefault="00AB6E75" w14:paraId="1DAB0577" w14:textId="7CFD11C5">
      <w:pPr>
        <w:pStyle w:val="Doctitle"/>
        <w:rPr>
          <w:color w:val="000000" w:themeColor="text1"/>
        </w:rPr>
      </w:pPr>
      <w:r w:rsidRPr="00AF5067">
        <w:rPr>
          <w:color w:val="000000" w:themeColor="text1"/>
        </w:rPr>
        <w:t xml:space="preserve">Working </w:t>
      </w:r>
      <w:r w:rsidRPr="00AF5067" w:rsidR="00530678">
        <w:rPr>
          <w:color w:val="000000" w:themeColor="text1"/>
        </w:rPr>
        <w:t>From Home</w:t>
      </w:r>
      <w:r w:rsidRPr="00AF5067">
        <w:rPr>
          <w:color w:val="000000" w:themeColor="text1"/>
        </w:rPr>
        <w:t xml:space="preserve"> </w:t>
      </w:r>
      <w:r w:rsidRPr="00AF5067" w:rsidR="00530678">
        <w:rPr>
          <w:color w:val="000000" w:themeColor="text1"/>
        </w:rPr>
        <w:t>Agreement and Checklist</w:t>
      </w:r>
      <w:r w:rsidRPr="00AF5067">
        <w:rPr>
          <w:color w:val="000000" w:themeColor="text1"/>
        </w:rPr>
        <w:t xml:space="preserve"> </w:t>
      </w:r>
    </w:p>
    <w:p w:rsidRPr="00982097" w:rsidR="00530678" w:rsidP="00982097" w:rsidRDefault="00530678" w14:paraId="529A930B" w14:textId="77777777">
      <w:pPr>
        <w:spacing w:line="276" w:lineRule="auto"/>
        <w:rPr>
          <w:sz w:val="22"/>
        </w:rPr>
      </w:pPr>
    </w:p>
    <w:p w:rsidRPr="00530678" w:rsidR="00AB6E75" w:rsidP="00530678" w:rsidRDefault="00AB6E75" w14:paraId="1DAB057E" w14:textId="77777777">
      <w:pPr>
        <w:pStyle w:val="Heading4"/>
      </w:pPr>
      <w:r w:rsidRPr="00530678">
        <w:t>1.  Implementation procedures</w:t>
      </w:r>
    </w:p>
    <w:p w:rsidRPr="00530678" w:rsidR="00530678" w:rsidP="00530678" w:rsidRDefault="00530678" w14:paraId="613102F4" w14:textId="0B768417">
      <w:pPr>
        <w:pStyle w:val="ListParagraph"/>
        <w:numPr>
          <w:ilvl w:val="0"/>
          <w:numId w:val="3"/>
        </w:numPr>
        <w:spacing w:line="276" w:lineRule="auto"/>
      </w:pPr>
      <w:r w:rsidRPr="00530678">
        <w:t>All ongoing working from home requests are subject to an initial trial period and the length of this will be agreed beforehand. During this trial period</w:t>
      </w:r>
      <w:r>
        <w:t>,</w:t>
      </w:r>
      <w:r w:rsidRPr="00530678">
        <w:t xml:space="preserve"> the Supervisor and Employee will monitor the arrangement to ensure that the Employee productivity can be maintained. Once the trial period has been completed, working from home will still be subject to ongoing review and the arrangement may change at any time. If the working from home request is not extended beyond the trial period</w:t>
      </w:r>
      <w:ins w:author="Hannah Gillard" w:date="2022-10-14T16:30:00Z" w:id="0">
        <w:r w:rsidR="00AF5067">
          <w:t>,</w:t>
        </w:r>
      </w:ins>
      <w:r w:rsidRPr="00530678">
        <w:t xml:space="preserve"> this will be confirmed in writing to the </w:t>
      </w:r>
      <w:proofErr w:type="gramStart"/>
      <w:r>
        <w:t>e</w:t>
      </w:r>
      <w:r w:rsidRPr="00530678">
        <w:t>mployee;</w:t>
      </w:r>
      <w:proofErr w:type="gramEnd"/>
    </w:p>
    <w:p w:rsidRPr="00530678" w:rsidR="00530678" w:rsidP="00530678" w:rsidRDefault="00530678" w14:paraId="304B3497" w14:textId="3EDDCABC">
      <w:pPr>
        <w:pStyle w:val="ListParagraph"/>
        <w:numPr>
          <w:ilvl w:val="0"/>
          <w:numId w:val="3"/>
        </w:numPr>
        <w:spacing w:line="276" w:lineRule="auto"/>
      </w:pPr>
      <w:r>
        <w:t>A</w:t>
      </w:r>
      <w:r w:rsidRPr="00530678">
        <w:t>ll working from home documentation, including requests, correspondence, the Working from Home Agreement and Checklist</w:t>
      </w:r>
      <w:r>
        <w:t>,</w:t>
      </w:r>
      <w:r w:rsidRPr="00530678">
        <w:t xml:space="preserve"> are filed in the </w:t>
      </w:r>
      <w:r>
        <w:t>employee’s</w:t>
      </w:r>
      <w:r w:rsidRPr="00530678">
        <w:t xml:space="preserve"> personnel file. Updated documentation is required if the staff’s working environment or location has changed</w:t>
      </w:r>
      <w:ins w:author="Hannah Gillard" w:date="2022-10-14T16:30:00Z" w:id="1">
        <w:r w:rsidR="00AF5067">
          <w:t>.</w:t>
        </w:r>
      </w:ins>
    </w:p>
    <w:p w:rsidRPr="00530678" w:rsidR="00530678" w:rsidP="00530678" w:rsidRDefault="00530678" w14:paraId="06703A98" w14:textId="4F73247F">
      <w:pPr>
        <w:pStyle w:val="ListParagraph"/>
        <w:numPr>
          <w:ilvl w:val="0"/>
          <w:numId w:val="3"/>
        </w:numPr>
        <w:spacing w:line="276" w:lineRule="auto"/>
      </w:pPr>
      <w:r w:rsidRPr="00530678">
        <w:t xml:space="preserve">The terms and conditions of employment between </w:t>
      </w:r>
      <w:ins w:author="Hannah Gillard" w:date="2022-10-14T16:30:00Z" w:id="2">
        <w:r w:rsidRPr="00AF5067" w:rsidR="00AF5067">
          <w:rPr>
            <w:b/>
            <w:bCs/>
            <w:rPrChange w:author="Hannah Gillard" w:date="2022-10-14T16:30:00Z" w:id="3">
              <w:rPr/>
            </w:rPrChange>
          </w:rPr>
          <w:t>[organisation name]</w:t>
        </w:r>
      </w:ins>
      <w:del w:author="Hannah Gillard" w:date="2022-10-14T16:30:00Z" w:id="4">
        <w:r w:rsidRPr="00530678" w:rsidDel="00AF5067">
          <w:delText>NADA</w:delText>
        </w:r>
      </w:del>
      <w:r w:rsidRPr="00530678">
        <w:t xml:space="preserve"> and the employee that apply at the employee’s place of work also apply at the home</w:t>
      </w:r>
      <w:r>
        <w:t>-</w:t>
      </w:r>
      <w:r w:rsidRPr="00530678">
        <w:t>based work site.</w:t>
      </w:r>
    </w:p>
    <w:p w:rsidR="0049122C" w:rsidP="0049122C" w:rsidRDefault="0049122C" w14:paraId="3312E88F" w14:textId="1F5E109D">
      <w:pPr>
        <w:pStyle w:val="ListParagraph"/>
        <w:numPr>
          <w:ilvl w:val="0"/>
          <w:numId w:val="3"/>
        </w:numPr>
        <w:spacing w:line="276" w:lineRule="auto"/>
      </w:pPr>
      <w:r w:rsidRPr="0049122C">
        <w:t>The employee is required to describe the nature of the home</w:t>
      </w:r>
      <w:r>
        <w:t>-</w:t>
      </w:r>
      <w:r w:rsidRPr="0049122C">
        <w:t xml:space="preserve">based work to be performed in order that any risk to health and safety can be assessed by their supervisor (see Attachment A). </w:t>
      </w:r>
    </w:p>
    <w:p w:rsidRPr="00530678" w:rsidR="00AB6E75" w:rsidP="0049122C" w:rsidRDefault="00AB6E75" w14:paraId="1DAB0583" w14:textId="6B9AB820">
      <w:pPr>
        <w:pStyle w:val="ListParagraph"/>
        <w:numPr>
          <w:ilvl w:val="0"/>
          <w:numId w:val="3"/>
        </w:numPr>
        <w:spacing w:line="276" w:lineRule="auto"/>
      </w:pPr>
      <w:r w:rsidRPr="00530678">
        <w:t xml:space="preserve">The employee agrees to cooperate with </w:t>
      </w:r>
      <w:ins w:author="Hannah Gillard" w:date="2022-10-14T16:51:00Z" w:id="5">
        <w:r w:rsidRPr="00995386" w:rsidR="00995386">
          <w:rPr>
            <w:b/>
            <w:bCs/>
            <w:rPrChange w:author="Hannah Gillard" w:date="2022-10-14T16:51:00Z" w:id="6">
              <w:rPr/>
            </w:rPrChange>
          </w:rPr>
          <w:t>[organisation name]</w:t>
        </w:r>
      </w:ins>
      <w:del w:author="Hannah Gillard" w:date="2022-10-14T16:51:00Z" w:id="7">
        <w:r w:rsidRPr="00530678" w:rsidDel="00995386">
          <w:delText>the NADA</w:delText>
        </w:r>
      </w:del>
      <w:r w:rsidRPr="00530678">
        <w:t xml:space="preserve"> in all measures to ensure that the home</w:t>
      </w:r>
      <w:r w:rsidR="0049122C">
        <w:t>-</w:t>
      </w:r>
      <w:r w:rsidRPr="00530678">
        <w:t>based work site conforms with acceptable Work Health and Safety standards. The employee will complete working from home self-assessment &amp; risk assessment checklists (Attachment B).</w:t>
      </w:r>
    </w:p>
    <w:p w:rsidRPr="00530678" w:rsidR="00AB6E75" w:rsidP="00530678" w:rsidRDefault="00AB6E75" w14:paraId="1DAB0587" w14:textId="343E4549">
      <w:pPr>
        <w:pStyle w:val="ListParagraph"/>
        <w:numPr>
          <w:ilvl w:val="0"/>
          <w:numId w:val="3"/>
        </w:numPr>
        <w:spacing w:line="276" w:lineRule="auto"/>
      </w:pPr>
      <w:r w:rsidRPr="00530678">
        <w:t xml:space="preserve">The employee agrees to notify the relevant </w:t>
      </w:r>
      <w:r w:rsidR="00530678">
        <w:t>supervisor</w:t>
      </w:r>
      <w:r w:rsidRPr="00530678">
        <w:t xml:space="preserve"> of any </w:t>
      </w:r>
      <w:proofErr w:type="gramStart"/>
      <w:r w:rsidRPr="00530678">
        <w:t>work related</w:t>
      </w:r>
      <w:proofErr w:type="gramEnd"/>
      <w:r w:rsidRPr="00530678">
        <w:t xml:space="preserve"> accident, injury, illness or disease arising out of home</w:t>
      </w:r>
      <w:r w:rsidR="0049122C">
        <w:t>-</w:t>
      </w:r>
      <w:r w:rsidRPr="00530678">
        <w:t>based work and compl</w:t>
      </w:r>
      <w:r w:rsidRPr="00530678" w:rsidR="00657575">
        <w:t>et</w:t>
      </w:r>
      <w:r w:rsidR="00530678">
        <w:t>e an incident report</w:t>
      </w:r>
      <w:del w:author="Hannah Gillard" w:date="2022-10-14T16:52:00Z" w:id="8">
        <w:r w:rsidDel="00995386" w:rsidR="00530678">
          <w:delText>ing</w:delText>
        </w:r>
      </w:del>
      <w:r w:rsidR="00530678">
        <w:t xml:space="preserve"> form</w:t>
      </w:r>
      <w:ins w:author="Hannah Gillard" w:date="2022-10-28T18:18:00Z" w:id="9">
        <w:r w:rsidR="00440CE4">
          <w:t xml:space="preserve"> </w:t>
        </w:r>
      </w:ins>
    </w:p>
    <w:p w:rsidRPr="00530678" w:rsidR="00AB6E75" w:rsidP="00530678" w:rsidRDefault="00AB6E75" w14:paraId="1DAB0588" w14:textId="3F26CCE3">
      <w:pPr>
        <w:pStyle w:val="ListParagraph"/>
        <w:numPr>
          <w:ilvl w:val="0"/>
          <w:numId w:val="3"/>
        </w:numPr>
        <w:spacing w:line="276" w:lineRule="auto"/>
      </w:pPr>
      <w:r w:rsidRPr="00530678">
        <w:t>The employee agrees to purchase a first aid kit (minimum type C see Attachment C).  The employee agrees to ensure that the kit is kept at the home</w:t>
      </w:r>
      <w:r w:rsidR="00530678">
        <w:t>-</w:t>
      </w:r>
      <w:r w:rsidRPr="00530678">
        <w:t>based work site and to purchase any items that require replacement.</w:t>
      </w:r>
    </w:p>
    <w:p w:rsidR="003075AD" w:rsidP="003075AD" w:rsidRDefault="003075AD" w14:paraId="27125DA8" w14:textId="3B524DF3">
      <w:pPr>
        <w:pStyle w:val="ListParagraph"/>
        <w:numPr>
          <w:ilvl w:val="0"/>
          <w:numId w:val="3"/>
        </w:numPr>
        <w:spacing w:line="276" w:lineRule="auto"/>
      </w:pPr>
      <w:r>
        <w:t xml:space="preserve">The employee must </w:t>
      </w:r>
      <w:r w:rsidRPr="003075AD">
        <w:t>take reasonable care of any assets that may have been provided to them (</w:t>
      </w:r>
      <w:proofErr w:type="gramStart"/>
      <w:r w:rsidRPr="003075AD">
        <w:t>i</w:t>
      </w:r>
      <w:r>
        <w:t>.e.</w:t>
      </w:r>
      <w:proofErr w:type="gramEnd"/>
      <w:r w:rsidRPr="003075AD">
        <w:t xml:space="preserve"> laptops, </w:t>
      </w:r>
      <w:r>
        <w:t>monitors</w:t>
      </w:r>
      <w:r w:rsidRPr="003075AD">
        <w:t xml:space="preserve">), and take reasonable precautions necessary to secure </w:t>
      </w:r>
      <w:ins w:author="Hannah Gillard" w:date="2022-10-14T16:53:00Z" w:id="10">
        <w:r w:rsidR="00995386">
          <w:t>[</w:t>
        </w:r>
        <w:r w:rsidRPr="00995386" w:rsidR="00995386">
          <w:rPr>
            <w:b/>
            <w:bCs/>
            <w:rPrChange w:author="Hannah Gillard" w:date="2022-10-14T16:53:00Z" w:id="11">
              <w:rPr/>
            </w:rPrChange>
          </w:rPr>
          <w:t>organisation name]</w:t>
        </w:r>
      </w:ins>
      <w:del w:author="Hannah Gillard" w:date="2022-10-14T16:53:00Z" w:id="12">
        <w:r w:rsidDel="00995386">
          <w:delText>NADA</w:delText>
        </w:r>
      </w:del>
      <w:r>
        <w:t>’s</w:t>
      </w:r>
      <w:r w:rsidRPr="003075AD">
        <w:t xml:space="preserve"> equipment</w:t>
      </w:r>
      <w:r>
        <w:t xml:space="preserve"> and information</w:t>
      </w:r>
      <w:r w:rsidRPr="003075AD">
        <w:t>;</w:t>
      </w:r>
    </w:p>
    <w:p w:rsidRPr="00530678" w:rsidR="00AB6E75" w:rsidP="003075AD" w:rsidRDefault="003075AD" w14:paraId="1DAB0589" w14:textId="761FFC94">
      <w:pPr>
        <w:pStyle w:val="ListParagraph"/>
        <w:numPr>
          <w:ilvl w:val="0"/>
          <w:numId w:val="3"/>
        </w:numPr>
        <w:spacing w:line="276" w:lineRule="auto"/>
      </w:pPr>
      <w:r>
        <w:t xml:space="preserve">The employee must </w:t>
      </w:r>
      <w:r w:rsidRPr="003075AD">
        <w:t>follow the same processes for notifying of absences (</w:t>
      </w:r>
      <w:proofErr w:type="gramStart"/>
      <w:r w:rsidRPr="003075AD">
        <w:t>e.g.</w:t>
      </w:r>
      <w:proofErr w:type="gramEnd"/>
      <w:r w:rsidRPr="003075AD">
        <w:t xml:space="preserve"> sick l</w:t>
      </w:r>
      <w:r>
        <w:t>eave, carer’s leave) that apply.</w:t>
      </w:r>
      <w:r w:rsidRPr="00530678" w:rsidR="00AB6E75">
        <w:br/>
      </w:r>
    </w:p>
    <w:p w:rsidRPr="00530678" w:rsidR="00AB6E75" w:rsidP="00530678" w:rsidRDefault="00AB6E75" w14:paraId="1DAB058A" w14:textId="77777777">
      <w:pPr>
        <w:spacing w:line="276" w:lineRule="auto"/>
        <w:rPr>
          <w:b/>
          <w:bCs/>
        </w:rPr>
      </w:pPr>
      <w:r w:rsidRPr="00530678">
        <w:rPr>
          <w:b/>
          <w:bCs/>
        </w:rPr>
        <w:t>2.  Hours of work/TIL</w:t>
      </w:r>
    </w:p>
    <w:p w:rsidRPr="00530678" w:rsidR="00AB6E75" w:rsidP="00530678" w:rsidRDefault="00AB6E75" w14:paraId="1DAB058B" w14:textId="3F4FF030">
      <w:pPr>
        <w:pStyle w:val="ListParagraph"/>
        <w:numPr>
          <w:ilvl w:val="0"/>
          <w:numId w:val="4"/>
        </w:numPr>
        <w:spacing w:line="276" w:lineRule="auto"/>
      </w:pPr>
      <w:r w:rsidRPr="00530678">
        <w:t xml:space="preserve">The employee agrees to maintain an accurate and up to date record of hours worked at the </w:t>
      </w:r>
      <w:proofErr w:type="gramStart"/>
      <w:r w:rsidRPr="00530678">
        <w:t>home based</w:t>
      </w:r>
      <w:proofErr w:type="gramEnd"/>
      <w:r w:rsidRPr="00530678">
        <w:t xml:space="preserve"> work site.  The hours to be worked will be within the normal span of hours of the employee’s hours of </w:t>
      </w:r>
      <w:proofErr w:type="gramStart"/>
      <w:r w:rsidRPr="00530678">
        <w:t>work, and</w:t>
      </w:r>
      <w:proofErr w:type="gramEnd"/>
      <w:r w:rsidRPr="00530678">
        <w:t xml:space="preserve"> shall be agreed to and attached to this Agreement.</w:t>
      </w:r>
    </w:p>
    <w:p w:rsidRPr="00530678" w:rsidR="007F24DC" w:rsidP="00530678" w:rsidRDefault="007F24DC" w14:paraId="78BE2AF0" w14:textId="22B4724D">
      <w:pPr>
        <w:pStyle w:val="ListParagraph"/>
        <w:numPr>
          <w:ilvl w:val="0"/>
          <w:numId w:val="4"/>
        </w:numPr>
        <w:spacing w:line="276" w:lineRule="auto"/>
      </w:pPr>
      <w:r w:rsidRPr="00530678">
        <w:t xml:space="preserve">TIL </w:t>
      </w:r>
      <w:r w:rsidRPr="00530678" w:rsidR="007750D5">
        <w:t xml:space="preserve">hours </w:t>
      </w:r>
      <w:r w:rsidRPr="00530678">
        <w:t>cannot be a</w:t>
      </w:r>
      <w:r w:rsidRPr="00530678" w:rsidR="007750D5">
        <w:t>ccrued while working at the home</w:t>
      </w:r>
      <w:r w:rsidR="0049122C">
        <w:t>-</w:t>
      </w:r>
      <w:r w:rsidRPr="00530678" w:rsidR="007750D5">
        <w:t xml:space="preserve">based work site. </w:t>
      </w:r>
    </w:p>
    <w:p w:rsidRPr="00530678" w:rsidR="00AB6E75" w:rsidP="00530678" w:rsidRDefault="00AB6E75" w14:paraId="1DAB058C" w14:textId="33944BA3">
      <w:pPr>
        <w:pStyle w:val="ListParagraph"/>
        <w:numPr>
          <w:ilvl w:val="0"/>
          <w:numId w:val="4"/>
        </w:numPr>
        <w:spacing w:line="276" w:lineRule="auto"/>
      </w:pPr>
      <w:r w:rsidRPr="00530678">
        <w:t>The home</w:t>
      </w:r>
      <w:r w:rsidR="0049122C">
        <w:t>-</w:t>
      </w:r>
      <w:r w:rsidRPr="00530678">
        <w:t xml:space="preserve">based work site may be used for extra time provided the work is agreed to by </w:t>
      </w:r>
      <w:ins w:author="Hannah Gillard" w:date="2022-10-14T16:55:00Z" w:id="13">
        <w:r w:rsidRPr="00995386" w:rsidR="00995386">
          <w:rPr>
            <w:b/>
            <w:bCs/>
            <w:rPrChange w:author="Hannah Gillard" w:date="2022-10-14T16:55:00Z" w:id="14">
              <w:rPr/>
            </w:rPrChange>
          </w:rPr>
          <w:t>[organisation name]</w:t>
        </w:r>
      </w:ins>
      <w:del w:author="Hannah Gillard" w:date="2022-10-14T16:55:00Z" w:id="15">
        <w:r w:rsidRPr="00530678" w:rsidDel="00995386">
          <w:delText>NADA</w:delText>
        </w:r>
      </w:del>
      <w:r w:rsidRPr="00530678">
        <w:t xml:space="preserve"> and the employee prior to the extra time being carried out in accordance with the </w:t>
      </w:r>
      <w:r w:rsidRPr="00530678" w:rsidR="00657575">
        <w:t>Human Resources Policy</w:t>
      </w:r>
      <w:r w:rsidRPr="00530678">
        <w:t>.  No meal allowance is applicable for extra time performed at the home</w:t>
      </w:r>
      <w:r w:rsidR="0049122C">
        <w:t>-</w:t>
      </w:r>
      <w:r w:rsidRPr="00530678">
        <w:t>based work site.</w:t>
      </w:r>
    </w:p>
    <w:p w:rsidR="00AB6E75" w:rsidP="00530678" w:rsidRDefault="00AB6E75" w14:paraId="1DAB058D" w14:textId="35C28F96">
      <w:pPr>
        <w:pStyle w:val="ListParagraph"/>
        <w:spacing w:line="276" w:lineRule="auto"/>
        <w:rPr>
          <w:ins w:author="Hannah Gillard" w:date="2022-10-14T16:55:00Z" w:id="16"/>
        </w:rPr>
      </w:pPr>
    </w:p>
    <w:p w:rsidR="00995386" w:rsidP="00530678" w:rsidRDefault="00995386" w14:paraId="040B4F94" w14:textId="1F1A2DE2">
      <w:pPr>
        <w:pStyle w:val="ListParagraph"/>
        <w:spacing w:line="276" w:lineRule="auto"/>
        <w:rPr>
          <w:ins w:author="Hannah Gillard" w:date="2022-10-14T16:55:00Z" w:id="17"/>
        </w:rPr>
      </w:pPr>
    </w:p>
    <w:p w:rsidRPr="00530678" w:rsidR="00995386" w:rsidP="00530678" w:rsidRDefault="00995386" w14:paraId="4A5F0421" w14:textId="77777777">
      <w:pPr>
        <w:pStyle w:val="ListParagraph"/>
        <w:spacing w:line="276" w:lineRule="auto"/>
      </w:pPr>
    </w:p>
    <w:p w:rsidRPr="00530678" w:rsidR="00AB6E75" w:rsidP="00530678" w:rsidRDefault="00AB6E75" w14:paraId="1DAB058E" w14:textId="77777777">
      <w:pPr>
        <w:spacing w:line="276" w:lineRule="auto"/>
        <w:rPr>
          <w:b/>
          <w:bCs/>
        </w:rPr>
      </w:pPr>
      <w:r w:rsidRPr="00530678">
        <w:rPr>
          <w:b/>
          <w:bCs/>
        </w:rPr>
        <w:t>3.  Communication</w:t>
      </w:r>
    </w:p>
    <w:p w:rsidRPr="00530678" w:rsidR="00AB6E75" w:rsidP="00530678" w:rsidRDefault="00AB6E75" w14:paraId="1DAB058F" w14:textId="3EAF8E9E">
      <w:pPr>
        <w:pStyle w:val="ListParagraph"/>
        <w:numPr>
          <w:ilvl w:val="0"/>
          <w:numId w:val="5"/>
        </w:numPr>
        <w:spacing w:line="276" w:lineRule="auto"/>
      </w:pPr>
      <w:r w:rsidRPr="00530678">
        <w:lastRenderedPageBreak/>
        <w:t xml:space="preserve">The employee agrees to be contactable and available for communication with </w:t>
      </w:r>
      <w:ins w:author="Hannah Gillard" w:date="2022-10-14T16:56:00Z" w:id="18">
        <w:r w:rsidRPr="00995386" w:rsidR="00995386">
          <w:rPr>
            <w:b/>
            <w:bCs/>
            <w:rPrChange w:author="Hannah Gillard" w:date="2022-10-14T16:56:00Z" w:id="19">
              <w:rPr/>
            </w:rPrChange>
          </w:rPr>
          <w:t>[organisation name]</w:t>
        </w:r>
      </w:ins>
      <w:del w:author="Hannah Gillard" w:date="2022-10-14T16:56:00Z" w:id="20">
        <w:r w:rsidRPr="00530678" w:rsidDel="00995386">
          <w:delText>NADA</w:delText>
        </w:r>
      </w:del>
      <w:r w:rsidRPr="00530678">
        <w:t xml:space="preserve"> during the periods in which home</w:t>
      </w:r>
      <w:r w:rsidR="00530678">
        <w:t>-</w:t>
      </w:r>
      <w:r w:rsidRPr="00530678">
        <w:t>based work is carried out.</w:t>
      </w:r>
      <w:r w:rsidRPr="00530678">
        <w:br/>
      </w:r>
    </w:p>
    <w:p w:rsidRPr="00530678" w:rsidR="00AB6E75" w:rsidP="00530678" w:rsidRDefault="00AB6E75" w14:paraId="1DAB0590" w14:textId="77777777">
      <w:pPr>
        <w:spacing w:line="276" w:lineRule="auto"/>
        <w:rPr>
          <w:b/>
          <w:bCs/>
        </w:rPr>
      </w:pPr>
      <w:r w:rsidRPr="00530678">
        <w:rPr>
          <w:b/>
          <w:bCs/>
        </w:rPr>
        <w:t>4.  Performance</w:t>
      </w:r>
    </w:p>
    <w:p w:rsidRPr="00530678" w:rsidR="00AB6E75" w:rsidP="00530678" w:rsidRDefault="00995386" w14:paraId="1DAB0591" w14:textId="6E2D2A82">
      <w:pPr>
        <w:pStyle w:val="ListParagraph"/>
        <w:numPr>
          <w:ilvl w:val="0"/>
          <w:numId w:val="5"/>
        </w:numPr>
        <w:spacing w:line="276" w:lineRule="auto"/>
      </w:pPr>
      <w:ins w:author="Hannah Gillard" w:date="2022-10-14T16:56:00Z" w:id="21">
        <w:r>
          <w:t>[</w:t>
        </w:r>
        <w:r w:rsidRPr="00995386">
          <w:rPr>
            <w:b/>
            <w:bCs/>
            <w:rPrChange w:author="Hannah Gillard" w:date="2022-10-14T16:56:00Z" w:id="22">
              <w:rPr/>
            </w:rPrChange>
          </w:rPr>
          <w:t>Organisation name]</w:t>
        </w:r>
      </w:ins>
      <w:del w:author="Hannah Gillard" w:date="2022-10-14T16:56:00Z" w:id="23">
        <w:r w:rsidRPr="00530678" w:rsidDel="00995386" w:rsidR="00AB6E75">
          <w:delText>NADA</w:delText>
        </w:r>
      </w:del>
      <w:r w:rsidRPr="00530678" w:rsidR="00AB6E75">
        <w:t xml:space="preserve"> and the employee agree to establish and implement an agreed procedure appropriate to the work, by which the performance of the employee at the home</w:t>
      </w:r>
      <w:r w:rsidR="00530678">
        <w:t>-</w:t>
      </w:r>
      <w:r w:rsidRPr="00530678" w:rsidR="00AB6E75">
        <w:t>based worksite can be monitored</w:t>
      </w:r>
      <w:ins w:author="Hannah Gillard" w:date="2022-10-14T16:57:00Z" w:id="24">
        <w:r>
          <w:t>.</w:t>
        </w:r>
      </w:ins>
    </w:p>
    <w:p w:rsidRPr="00530678" w:rsidR="00AB6E75" w:rsidP="00530678" w:rsidRDefault="00AB6E75" w14:paraId="1DAB0592" w14:textId="77777777">
      <w:pPr>
        <w:pStyle w:val="ListParagraph"/>
        <w:spacing w:line="276" w:lineRule="auto"/>
      </w:pPr>
    </w:p>
    <w:p w:rsidRPr="00530678" w:rsidR="00AB6E75" w:rsidP="00530678" w:rsidRDefault="00AB6E75" w14:paraId="1DAB0593" w14:textId="536960F8">
      <w:pPr>
        <w:spacing w:line="276" w:lineRule="auto"/>
        <w:rPr>
          <w:b/>
          <w:bCs/>
        </w:rPr>
      </w:pPr>
      <w:r w:rsidRPr="00530678">
        <w:rPr>
          <w:b/>
          <w:bCs/>
        </w:rPr>
        <w:t>5.  Termination of the home</w:t>
      </w:r>
      <w:r w:rsidR="00530678">
        <w:rPr>
          <w:b/>
          <w:bCs/>
        </w:rPr>
        <w:t>-</w:t>
      </w:r>
      <w:r w:rsidRPr="00530678">
        <w:rPr>
          <w:b/>
          <w:bCs/>
        </w:rPr>
        <w:t>based work arrangement</w:t>
      </w:r>
    </w:p>
    <w:p w:rsidRPr="00530678" w:rsidR="00AB6E75" w:rsidP="00530678" w:rsidRDefault="00AB6E75" w14:paraId="1DAB0594" w14:textId="698DCB05">
      <w:pPr>
        <w:pStyle w:val="ListParagraph"/>
        <w:numPr>
          <w:ilvl w:val="0"/>
          <w:numId w:val="6"/>
        </w:numPr>
        <w:spacing w:line="276" w:lineRule="auto"/>
      </w:pPr>
      <w:r w:rsidRPr="00530678">
        <w:t xml:space="preserve">The </w:t>
      </w:r>
      <w:r w:rsidR="00530678">
        <w:t>A</w:t>
      </w:r>
      <w:r w:rsidRPr="00530678">
        <w:t>greement may be terminated by either party prior to expiry, provided that the party wishing to terminate gives reasonable notice.</w:t>
      </w:r>
    </w:p>
    <w:p w:rsidRPr="00530678" w:rsidR="00AB6E75" w:rsidP="00530678" w:rsidRDefault="00AB6E75" w14:paraId="1DAB0595" w14:textId="3869FD1D">
      <w:pPr>
        <w:pStyle w:val="ListParagraph"/>
        <w:numPr>
          <w:ilvl w:val="0"/>
          <w:numId w:val="6"/>
        </w:numPr>
        <w:spacing w:line="276" w:lineRule="auto"/>
      </w:pPr>
      <w:r w:rsidRPr="00530678">
        <w:t>It is agreed that reasonable notice shall be</w:t>
      </w:r>
      <w:r w:rsidRPr="00530678" w:rsidR="008351D0">
        <w:t xml:space="preserve"> </w:t>
      </w:r>
      <w:r w:rsidRPr="00530678" w:rsidR="00322348">
        <w:t>four</w:t>
      </w:r>
      <w:r w:rsidRPr="00530678">
        <w:t xml:space="preserve"> weeks if the previously agreed period for home</w:t>
      </w:r>
      <w:r w:rsidR="00530678">
        <w:t>-</w:t>
      </w:r>
      <w:r w:rsidRPr="00530678">
        <w:t>based work was for more than six months: or two weeks if the previously agreed period for home</w:t>
      </w:r>
      <w:r w:rsidR="00530678">
        <w:t>-</w:t>
      </w:r>
      <w:r w:rsidRPr="00530678">
        <w:t>based work was less than six months.</w:t>
      </w:r>
    </w:p>
    <w:p w:rsidRPr="00AB6E75" w:rsidR="00AB6E75" w:rsidP="00AB6E75" w:rsidRDefault="00AB6E75" w14:paraId="1DAB0596" w14:textId="77777777">
      <w:pPr>
        <w:pStyle w:val="Heading2"/>
      </w:pPr>
      <w:r w:rsidRPr="00AB6E75">
        <w:br w:type="column"/>
      </w:r>
      <w:r w:rsidRPr="00995386">
        <w:rPr>
          <w:color w:val="000000" w:themeColor="text1"/>
          <w:rPrChange w:author="Hannah Gillard" w:date="2022-10-14T16:57:00Z" w:id="25">
            <w:rPr/>
          </w:rPrChange>
        </w:rPr>
        <w:lastRenderedPageBreak/>
        <w:t>ATTACHMENT A – WORKING FROM HOME SCHEDULE</w:t>
      </w:r>
    </w:p>
    <w:p w:rsidRPr="00AB6E75" w:rsidR="00AB6E75" w:rsidP="00AB6E75" w:rsidRDefault="00AB6E75" w14:paraId="1DAB0597" w14:textId="77777777">
      <w:pPr>
        <w:rPr>
          <w:b/>
          <w:bCs/>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041"/>
        <w:gridCol w:w="2879"/>
        <w:gridCol w:w="3925"/>
        <w:gridCol w:w="124"/>
        <w:tblGridChange w:id="26">
          <w:tblGrid>
            <w:gridCol w:w="113"/>
            <w:gridCol w:w="2928"/>
            <w:gridCol w:w="46"/>
            <w:gridCol w:w="2833"/>
            <w:gridCol w:w="3925"/>
            <w:gridCol w:w="16"/>
            <w:gridCol w:w="108"/>
          </w:tblGrid>
        </w:tblGridChange>
      </w:tblGrid>
      <w:tr w:rsidRPr="00982097" w:rsidR="00AB6E75" w:rsidTr="2FF13EE1" w14:paraId="1DAB059A" w14:textId="77777777">
        <w:trPr>
          <w:gridAfter w:val="1"/>
          <w:wAfter w:w="121" w:type="dxa"/>
        </w:trPr>
        <w:tc>
          <w:tcPr>
            <w:tcW w:w="2974" w:type="dxa"/>
            <w:shd w:val="clear" w:color="auto" w:fill="auto"/>
            <w:vAlign w:val="center"/>
          </w:tcPr>
          <w:p w:rsidRPr="00982097" w:rsidR="00AB6E75" w:rsidP="00AB6E75" w:rsidRDefault="00AB6E75" w14:paraId="1DAB0598" w14:textId="77777777">
            <w:pPr>
              <w:rPr>
                <w:b/>
                <w:bCs/>
              </w:rPr>
            </w:pPr>
            <w:r w:rsidRPr="00982097">
              <w:rPr>
                <w:b/>
                <w:bCs/>
              </w:rPr>
              <w:t>Employee Details:</w:t>
            </w:r>
          </w:p>
        </w:tc>
        <w:tc>
          <w:tcPr>
            <w:tcW w:w="6653" w:type="dxa"/>
            <w:gridSpan w:val="2"/>
            <w:tcBorders>
              <w:top w:val="nil"/>
              <w:right w:val="nil"/>
            </w:tcBorders>
            <w:vAlign w:val="center"/>
          </w:tcPr>
          <w:p w:rsidRPr="00982097" w:rsidR="00AB6E75" w:rsidP="00AB6E75" w:rsidRDefault="00AB6E75" w14:paraId="1DAB0599" w14:textId="77777777">
            <w:pPr>
              <w:rPr>
                <w:b/>
                <w:bCs/>
              </w:rPr>
            </w:pPr>
          </w:p>
        </w:tc>
      </w:tr>
      <w:tr w:rsidRPr="00982097" w:rsidR="00AB6E75" w:rsidTr="2FF13EE1" w14:paraId="1DAB059D" w14:textId="77777777">
        <w:trPr>
          <w:trHeight w:val="510" w:hRule="exact"/>
        </w:trPr>
        <w:tc>
          <w:tcPr>
            <w:tcW w:w="2974" w:type="dxa"/>
            <w:vAlign w:val="center"/>
          </w:tcPr>
          <w:p w:rsidRPr="00982097" w:rsidR="00AB6E75" w:rsidP="00816531" w:rsidRDefault="00AB6E75" w14:paraId="1DAB059B" w14:textId="77777777">
            <w:pPr>
              <w:pStyle w:val="ListParagraph"/>
              <w:numPr>
                <w:ilvl w:val="0"/>
                <w:numId w:val="9"/>
              </w:numPr>
              <w:rPr>
                <w:b/>
                <w:bCs/>
              </w:rPr>
            </w:pPr>
            <w:r w:rsidRPr="00982097">
              <w:rPr>
                <w:b/>
                <w:bCs/>
              </w:rPr>
              <w:t>Employee Name:</w:t>
            </w:r>
          </w:p>
        </w:tc>
        <w:tc>
          <w:tcPr>
            <w:tcW w:w="6774" w:type="dxa"/>
            <w:gridSpan w:val="3"/>
            <w:vAlign w:val="center"/>
          </w:tcPr>
          <w:p w:rsidRPr="00982097" w:rsidR="00AB6E75" w:rsidP="00AB6E75" w:rsidRDefault="00AB6E75" w14:paraId="1DAB059C" w14:textId="527262D3">
            <w:pPr>
              <w:rPr>
                <w:b/>
                <w:bCs/>
              </w:rPr>
            </w:pPr>
          </w:p>
        </w:tc>
      </w:tr>
      <w:tr w:rsidRPr="00982097" w:rsidR="00AB6E75" w:rsidTr="2FF13EE1" w14:paraId="1DAB05A0" w14:textId="77777777">
        <w:trPr>
          <w:trHeight w:val="510" w:hRule="exact"/>
        </w:trPr>
        <w:tc>
          <w:tcPr>
            <w:tcW w:w="2974" w:type="dxa"/>
            <w:vAlign w:val="center"/>
          </w:tcPr>
          <w:p w:rsidRPr="00982097" w:rsidR="00AB6E75" w:rsidP="00816531" w:rsidRDefault="00AB6E75" w14:paraId="1DAB059E" w14:textId="77777777">
            <w:pPr>
              <w:pStyle w:val="ListParagraph"/>
              <w:numPr>
                <w:ilvl w:val="0"/>
                <w:numId w:val="9"/>
              </w:numPr>
              <w:rPr>
                <w:b/>
                <w:bCs/>
              </w:rPr>
            </w:pPr>
            <w:r w:rsidRPr="00982097">
              <w:rPr>
                <w:b/>
                <w:bCs/>
              </w:rPr>
              <w:t>Position:</w:t>
            </w:r>
          </w:p>
        </w:tc>
        <w:tc>
          <w:tcPr>
            <w:tcW w:w="6774" w:type="dxa"/>
            <w:gridSpan w:val="3"/>
            <w:vAlign w:val="center"/>
          </w:tcPr>
          <w:p w:rsidRPr="00982097" w:rsidR="00AB6E75" w:rsidP="00AB6E75" w:rsidRDefault="00AB6E75" w14:paraId="1DAB059F" w14:textId="09461544">
            <w:pPr>
              <w:rPr>
                <w:b/>
                <w:bCs/>
              </w:rPr>
            </w:pPr>
          </w:p>
        </w:tc>
      </w:tr>
      <w:tr w:rsidRPr="00982097" w:rsidR="00AB6E75" w:rsidTr="2FF13EE1" w14:paraId="1DAB05A3" w14:textId="77777777">
        <w:trPr>
          <w:trHeight w:val="510" w:hRule="exact"/>
        </w:trPr>
        <w:tc>
          <w:tcPr>
            <w:tcW w:w="2974" w:type="dxa"/>
            <w:vAlign w:val="center"/>
          </w:tcPr>
          <w:p w:rsidRPr="00982097" w:rsidR="00AB6E75" w:rsidP="00816531" w:rsidRDefault="00AB6E75" w14:paraId="1DAB05A1" w14:textId="77777777">
            <w:pPr>
              <w:pStyle w:val="ListParagraph"/>
              <w:numPr>
                <w:ilvl w:val="0"/>
                <w:numId w:val="9"/>
              </w:numPr>
              <w:rPr>
                <w:b/>
                <w:bCs/>
              </w:rPr>
            </w:pPr>
            <w:r w:rsidRPr="00982097">
              <w:rPr>
                <w:b/>
                <w:bCs/>
              </w:rPr>
              <w:t>Home Office Address:</w:t>
            </w:r>
          </w:p>
        </w:tc>
        <w:tc>
          <w:tcPr>
            <w:tcW w:w="6774" w:type="dxa"/>
            <w:gridSpan w:val="3"/>
            <w:vAlign w:val="center"/>
          </w:tcPr>
          <w:p w:rsidRPr="00982097" w:rsidR="00AB6E75" w:rsidP="00AB6E75" w:rsidRDefault="00AB6E75" w14:paraId="1DAB05A2" w14:textId="310F0D91">
            <w:pPr>
              <w:rPr>
                <w:b/>
                <w:bCs/>
              </w:rPr>
            </w:pPr>
          </w:p>
        </w:tc>
      </w:tr>
      <w:tr w:rsidRPr="00982097" w:rsidR="00AB6E75" w:rsidTr="2FF13EE1" w14:paraId="1DAB05A6" w14:textId="77777777">
        <w:trPr>
          <w:trHeight w:val="510" w:hRule="exact"/>
        </w:trPr>
        <w:tc>
          <w:tcPr>
            <w:tcW w:w="2974" w:type="dxa"/>
            <w:vAlign w:val="center"/>
          </w:tcPr>
          <w:p w:rsidRPr="00982097" w:rsidR="00AB6E75" w:rsidP="00816531" w:rsidRDefault="00AB6E75" w14:paraId="1DAB05A4" w14:textId="77777777">
            <w:pPr>
              <w:pStyle w:val="ListParagraph"/>
              <w:numPr>
                <w:ilvl w:val="0"/>
                <w:numId w:val="9"/>
              </w:numPr>
              <w:rPr>
                <w:b/>
                <w:bCs/>
              </w:rPr>
            </w:pPr>
            <w:r w:rsidRPr="00982097">
              <w:rPr>
                <w:b/>
                <w:bCs/>
              </w:rPr>
              <w:t>Home Office Phone:</w:t>
            </w:r>
          </w:p>
        </w:tc>
        <w:tc>
          <w:tcPr>
            <w:tcW w:w="6774" w:type="dxa"/>
            <w:gridSpan w:val="3"/>
            <w:vAlign w:val="center"/>
          </w:tcPr>
          <w:p w:rsidRPr="00982097" w:rsidR="00AB6E75" w:rsidP="00AB6E75" w:rsidRDefault="00AB6E75" w14:paraId="1DAB05A5" w14:textId="77777777">
            <w:pPr>
              <w:rPr>
                <w:b/>
                <w:bCs/>
              </w:rPr>
            </w:pPr>
          </w:p>
        </w:tc>
      </w:tr>
      <w:tr w:rsidRPr="00982097" w:rsidR="00AB6E75" w:rsidTr="2FF13EE1" w14:paraId="1DAB05A9" w14:textId="77777777">
        <w:trPr>
          <w:trHeight w:val="510" w:hRule="exact"/>
        </w:trPr>
        <w:tc>
          <w:tcPr>
            <w:tcW w:w="2974" w:type="dxa"/>
            <w:vAlign w:val="center"/>
          </w:tcPr>
          <w:p w:rsidRPr="00982097" w:rsidR="00AB6E75" w:rsidP="00816531" w:rsidRDefault="00AB6E75" w14:paraId="1DAB05A7" w14:textId="77777777">
            <w:pPr>
              <w:pStyle w:val="ListParagraph"/>
              <w:numPr>
                <w:ilvl w:val="0"/>
                <w:numId w:val="9"/>
              </w:numPr>
              <w:rPr>
                <w:b/>
                <w:bCs/>
              </w:rPr>
            </w:pPr>
            <w:r w:rsidRPr="00982097">
              <w:rPr>
                <w:b/>
                <w:bCs/>
              </w:rPr>
              <w:t>Email:</w:t>
            </w:r>
          </w:p>
        </w:tc>
        <w:tc>
          <w:tcPr>
            <w:tcW w:w="6774" w:type="dxa"/>
            <w:gridSpan w:val="3"/>
            <w:vAlign w:val="center"/>
          </w:tcPr>
          <w:p w:rsidRPr="00982097" w:rsidR="00AB6E75" w:rsidP="00AB6E75" w:rsidRDefault="00AB6E75" w14:paraId="1DAB05A8" w14:textId="77777777">
            <w:pPr>
              <w:rPr>
                <w:b/>
                <w:bCs/>
              </w:rPr>
            </w:pPr>
          </w:p>
        </w:tc>
      </w:tr>
      <w:tr w:rsidRPr="00982097" w:rsidR="00982097" w:rsidTr="2FF13EE1" w14:paraId="1DAB05AB" w14:textId="77777777">
        <w:trPr>
          <w:trHeight w:val="1212" w:hRule="exact"/>
        </w:trPr>
        <w:tc>
          <w:tcPr>
            <w:tcW w:w="9748" w:type="dxa"/>
            <w:gridSpan w:val="4"/>
            <w:vAlign w:val="center"/>
          </w:tcPr>
          <w:p w:rsidRPr="002F3F4D" w:rsidR="002F3F4D" w:rsidP="002F3F4D" w:rsidRDefault="002F3F4D" w14:paraId="5E87B0A9" w14:textId="74A71918">
            <w:pPr>
              <w:pStyle w:val="ListParagraph"/>
              <w:numPr>
                <w:ilvl w:val="0"/>
                <w:numId w:val="9"/>
              </w:numPr>
              <w:rPr>
                <w:b/>
                <w:iCs/>
              </w:rPr>
            </w:pPr>
            <w:r w:rsidRPr="002F3F4D">
              <w:rPr>
                <w:b/>
                <w:iCs/>
              </w:rPr>
              <w:t>Nature of request:</w:t>
            </w:r>
          </w:p>
          <w:p w:rsidRPr="002F3F4D" w:rsidR="002F3F4D" w:rsidP="00546DFF" w:rsidRDefault="002F3F4D" w14:paraId="6AF3378E" w14:textId="40761E5A">
            <w:pPr>
              <w:pStyle w:val="ListParagraph"/>
              <w:numPr>
                <w:ilvl w:val="0"/>
                <w:numId w:val="10"/>
              </w:numPr>
              <w:spacing w:line="276" w:lineRule="auto"/>
              <w:rPr>
                <w:bCs/>
                <w:iCs/>
              </w:rPr>
            </w:pPr>
            <w:r w:rsidRPr="002F3F4D">
              <w:rPr>
                <w:bCs/>
                <w:iCs/>
              </w:rPr>
              <w:t>Ad hoc</w:t>
            </w:r>
            <w:r>
              <w:rPr>
                <w:bCs/>
                <w:iCs/>
              </w:rPr>
              <w:t xml:space="preserve"> </w:t>
            </w:r>
            <w:r w:rsidRPr="00982097">
              <w:rPr>
                <w:bCs/>
                <w:i/>
              </w:rPr>
              <w:t xml:space="preserve">**If on an ad-hoc basis, skip question </w:t>
            </w:r>
            <w:r>
              <w:rPr>
                <w:bCs/>
                <w:i/>
              </w:rPr>
              <w:t>6</w:t>
            </w:r>
            <w:r w:rsidRPr="00982097">
              <w:rPr>
                <w:bCs/>
                <w:i/>
              </w:rPr>
              <w:t xml:space="preserve"> and </w:t>
            </w:r>
            <w:r>
              <w:rPr>
                <w:bCs/>
                <w:i/>
              </w:rPr>
              <w:t>7</w:t>
            </w:r>
            <w:r w:rsidRPr="00982097">
              <w:rPr>
                <w:bCs/>
                <w:i/>
              </w:rPr>
              <w:t xml:space="preserve"> and detail </w:t>
            </w:r>
            <w:r>
              <w:rPr>
                <w:bCs/>
                <w:i/>
              </w:rPr>
              <w:t xml:space="preserve">requirements </w:t>
            </w:r>
            <w:r w:rsidRPr="00982097">
              <w:rPr>
                <w:bCs/>
                <w:i/>
              </w:rPr>
              <w:t>under question 1</w:t>
            </w:r>
            <w:r>
              <w:rPr>
                <w:bCs/>
                <w:i/>
              </w:rPr>
              <w:t>0</w:t>
            </w:r>
          </w:p>
          <w:p w:rsidRPr="00546DFF" w:rsidR="00982097" w:rsidP="00982097" w:rsidRDefault="002F3F4D" w14:paraId="1DAB05AA" w14:textId="268BE676">
            <w:pPr>
              <w:pStyle w:val="ListParagraph"/>
              <w:numPr>
                <w:ilvl w:val="0"/>
                <w:numId w:val="10"/>
              </w:numPr>
              <w:spacing w:line="276" w:lineRule="auto"/>
              <w:rPr>
                <w:b/>
                <w:iCs/>
              </w:rPr>
            </w:pPr>
            <w:r w:rsidRPr="002F3F4D">
              <w:rPr>
                <w:bCs/>
                <w:iCs/>
              </w:rPr>
              <w:t>Ongoing arrangement</w:t>
            </w:r>
          </w:p>
        </w:tc>
      </w:tr>
      <w:tr w:rsidRPr="00982097" w:rsidR="00AB6E75" w:rsidTr="2FF13EE1" w14:paraId="1DAB05AE" w14:textId="77777777">
        <w:trPr>
          <w:trHeight w:val="695" w:hRule="exact"/>
        </w:trPr>
        <w:tc>
          <w:tcPr>
            <w:tcW w:w="2974" w:type="dxa"/>
            <w:vAlign w:val="center"/>
          </w:tcPr>
          <w:p w:rsidRPr="00982097" w:rsidR="00AB6E75" w:rsidP="00530678" w:rsidRDefault="00AB6E75" w14:paraId="1DAB05AC" w14:textId="5073C932">
            <w:pPr>
              <w:pStyle w:val="ListParagraph"/>
              <w:numPr>
                <w:ilvl w:val="0"/>
                <w:numId w:val="9"/>
              </w:numPr>
              <w:rPr>
                <w:b/>
                <w:bCs/>
              </w:rPr>
            </w:pPr>
            <w:r w:rsidRPr="00982097">
              <w:rPr>
                <w:b/>
                <w:bCs/>
              </w:rPr>
              <w:t>Days</w:t>
            </w:r>
            <w:r w:rsidRPr="00982097" w:rsidR="00982097">
              <w:rPr>
                <w:b/>
                <w:bCs/>
              </w:rPr>
              <w:t>/ hours per week</w:t>
            </w:r>
            <w:r w:rsidRPr="00982097">
              <w:rPr>
                <w:b/>
                <w:bCs/>
              </w:rPr>
              <w:t xml:space="preserve"> at </w:t>
            </w:r>
            <w:proofErr w:type="gramStart"/>
            <w:r w:rsidRPr="00982097">
              <w:rPr>
                <w:b/>
                <w:bCs/>
              </w:rPr>
              <w:t>home based</w:t>
            </w:r>
            <w:proofErr w:type="gramEnd"/>
            <w:r w:rsidRPr="00982097">
              <w:rPr>
                <w:b/>
                <w:bCs/>
              </w:rPr>
              <w:t xml:space="preserve"> worksite:</w:t>
            </w:r>
          </w:p>
        </w:tc>
        <w:tc>
          <w:tcPr>
            <w:tcW w:w="6774" w:type="dxa"/>
            <w:gridSpan w:val="3"/>
            <w:vAlign w:val="center"/>
          </w:tcPr>
          <w:p w:rsidRPr="00982097" w:rsidR="00AB6E75" w:rsidP="00AB6E75" w:rsidRDefault="00AB6E75" w14:paraId="1DAB05AD" w14:textId="77777777">
            <w:pPr>
              <w:rPr>
                <w:b/>
                <w:bCs/>
              </w:rPr>
            </w:pPr>
          </w:p>
        </w:tc>
      </w:tr>
      <w:tr w:rsidRPr="00982097" w:rsidR="00AB6E75" w:rsidTr="00995386" w14:paraId="1DAB05B1" w14:textId="77777777">
        <w:tblPrEx>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ExChange w:author="Hannah Gillard" w:date="2022-10-14T16:57:00Z" w:id="27">
            <w:tblPrEx>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Ex>
          </w:tblPrExChange>
        </w:tblPrEx>
        <w:trPr>
          <w:trHeight w:val="856" w:hRule="exact"/>
          <w:trPrChange w:author="Hannah Gillard" w:date="2022-10-14T16:57:00Z" w:id="28">
            <w:trPr>
              <w:gridBefore w:val="1"/>
              <w:gridAfter w:val="0"/>
              <w:trHeight w:val="712" w:hRule="exact"/>
            </w:trPr>
          </w:trPrChange>
        </w:trPr>
        <w:tc>
          <w:tcPr>
            <w:tcW w:w="2974" w:type="dxa"/>
            <w:vAlign w:val="center"/>
            <w:tcPrChange w:author="Hannah Gillard" w:date="2022-10-14T16:57:00Z" w:id="29">
              <w:tcPr>
                <w:tcW w:w="2974" w:type="dxa"/>
                <w:gridSpan w:val="2"/>
                <w:vAlign w:val="center"/>
              </w:tcPr>
            </w:tcPrChange>
          </w:tcPr>
          <w:p w:rsidRPr="00982097" w:rsidR="00AB6E75" w:rsidP="00530678" w:rsidRDefault="00982097" w14:paraId="1DAB05AF" w14:textId="43C10367">
            <w:pPr>
              <w:pStyle w:val="ListParagraph"/>
              <w:numPr>
                <w:ilvl w:val="0"/>
                <w:numId w:val="9"/>
              </w:numPr>
              <w:rPr>
                <w:b/>
                <w:bCs/>
              </w:rPr>
            </w:pPr>
            <w:r w:rsidRPr="00982097">
              <w:rPr>
                <w:b/>
                <w:bCs/>
              </w:rPr>
              <w:t>Days/ hours per week</w:t>
            </w:r>
            <w:r w:rsidRPr="00982097" w:rsidR="00AB6E75">
              <w:rPr>
                <w:b/>
                <w:bCs/>
              </w:rPr>
              <w:t xml:space="preserve"> at </w:t>
            </w:r>
            <w:ins w:author="Hannah Gillard" w:date="2022-10-14T16:57:00Z" w:id="30">
              <w:r w:rsidR="00995386">
                <w:rPr>
                  <w:b/>
                  <w:bCs/>
                </w:rPr>
                <w:t xml:space="preserve">[organisation name] </w:t>
              </w:r>
            </w:ins>
            <w:del w:author="Hannah Gillard" w:date="2022-10-14T16:57:00Z" w:id="31">
              <w:r w:rsidRPr="00982097" w:rsidDel="00995386" w:rsidR="00AB6E75">
                <w:rPr>
                  <w:b/>
                  <w:bCs/>
                </w:rPr>
                <w:delText>NADA</w:delText>
              </w:r>
            </w:del>
            <w:r w:rsidRPr="00982097" w:rsidR="00AB6E75">
              <w:rPr>
                <w:b/>
                <w:bCs/>
              </w:rPr>
              <w:t xml:space="preserve"> worksite:</w:t>
            </w:r>
          </w:p>
        </w:tc>
        <w:tc>
          <w:tcPr>
            <w:tcW w:w="6774" w:type="dxa"/>
            <w:gridSpan w:val="3"/>
            <w:vAlign w:val="center"/>
            <w:tcPrChange w:author="Hannah Gillard" w:date="2022-10-14T16:57:00Z" w:id="32">
              <w:tcPr>
                <w:tcW w:w="6774" w:type="dxa"/>
                <w:gridSpan w:val="3"/>
                <w:vAlign w:val="center"/>
              </w:tcPr>
            </w:tcPrChange>
          </w:tcPr>
          <w:p w:rsidRPr="00982097" w:rsidR="00AB6E75" w:rsidP="00AB6E75" w:rsidRDefault="00AB6E75" w14:paraId="1DAB05B0" w14:textId="77777777">
            <w:pPr>
              <w:rPr>
                <w:b/>
                <w:bCs/>
              </w:rPr>
            </w:pPr>
          </w:p>
        </w:tc>
      </w:tr>
      <w:tr w:rsidRPr="00982097" w:rsidR="00AB6E75" w:rsidTr="2FF13EE1" w14:paraId="1DAB05B4" w14:textId="77777777">
        <w:trPr>
          <w:trHeight w:val="510" w:hRule="exact"/>
        </w:trPr>
        <w:tc>
          <w:tcPr>
            <w:tcW w:w="2974" w:type="dxa"/>
            <w:vAlign w:val="center"/>
          </w:tcPr>
          <w:p w:rsidRPr="00982097" w:rsidR="00AB6E75" w:rsidP="00816531" w:rsidRDefault="00AB6E75" w14:paraId="1DAB05B2" w14:textId="77777777">
            <w:pPr>
              <w:pStyle w:val="ListParagraph"/>
              <w:numPr>
                <w:ilvl w:val="0"/>
                <w:numId w:val="9"/>
              </w:numPr>
              <w:rPr>
                <w:b/>
                <w:bCs/>
              </w:rPr>
            </w:pPr>
            <w:r w:rsidRPr="00982097">
              <w:rPr>
                <w:b/>
                <w:bCs/>
              </w:rPr>
              <w:t>Commencement Date:</w:t>
            </w:r>
          </w:p>
        </w:tc>
        <w:tc>
          <w:tcPr>
            <w:tcW w:w="6774" w:type="dxa"/>
            <w:gridSpan w:val="3"/>
            <w:vAlign w:val="center"/>
          </w:tcPr>
          <w:p w:rsidRPr="00982097" w:rsidR="00AB6E75" w:rsidP="00AB6E75" w:rsidRDefault="00AB6E75" w14:paraId="1DAB05B3" w14:textId="77777777">
            <w:pPr>
              <w:rPr>
                <w:b/>
                <w:bCs/>
              </w:rPr>
            </w:pPr>
          </w:p>
        </w:tc>
      </w:tr>
      <w:tr w:rsidRPr="00982097" w:rsidR="00AB6E75" w:rsidTr="2FF13EE1" w14:paraId="1DAB05B8" w14:textId="77777777">
        <w:trPr>
          <w:trHeight w:val="970" w:hRule="exact"/>
        </w:trPr>
        <w:tc>
          <w:tcPr>
            <w:tcW w:w="2974" w:type="dxa"/>
            <w:vAlign w:val="center"/>
          </w:tcPr>
          <w:p w:rsidRPr="00982097" w:rsidR="00982097" w:rsidP="00816531" w:rsidRDefault="00982097" w14:paraId="1DAB05B5" w14:textId="77777777">
            <w:pPr>
              <w:pStyle w:val="ListParagraph"/>
              <w:numPr>
                <w:ilvl w:val="0"/>
                <w:numId w:val="9"/>
              </w:numPr>
              <w:rPr>
                <w:b/>
                <w:bCs/>
              </w:rPr>
            </w:pPr>
            <w:r w:rsidRPr="00982097">
              <w:rPr>
                <w:b/>
                <w:bCs/>
              </w:rPr>
              <w:t xml:space="preserve">Review </w:t>
            </w:r>
            <w:r w:rsidRPr="00982097" w:rsidR="00AB6E75">
              <w:rPr>
                <w:b/>
                <w:bCs/>
              </w:rPr>
              <w:t>Date:</w:t>
            </w:r>
          </w:p>
          <w:p w:rsidRPr="00982097" w:rsidR="00982097" w:rsidP="00982097" w:rsidRDefault="00982097" w14:paraId="1DAB05B6" w14:textId="77777777">
            <w:pPr>
              <w:rPr>
                <w:b/>
                <w:bCs/>
              </w:rPr>
            </w:pPr>
            <w:r w:rsidRPr="00982097">
              <w:rPr>
                <w:bCs/>
                <w:i/>
                <w:sz w:val="16"/>
              </w:rPr>
              <w:t>(3 months after commencement date and annually thereafter)</w:t>
            </w:r>
          </w:p>
        </w:tc>
        <w:tc>
          <w:tcPr>
            <w:tcW w:w="6774" w:type="dxa"/>
            <w:gridSpan w:val="3"/>
            <w:vAlign w:val="center"/>
          </w:tcPr>
          <w:p w:rsidRPr="00982097" w:rsidR="00AB6E75" w:rsidP="00AB6E75" w:rsidRDefault="00AB6E75" w14:paraId="1DAB05B7" w14:textId="77777777">
            <w:pPr>
              <w:rPr>
                <w:b/>
                <w:bCs/>
              </w:rPr>
            </w:pPr>
          </w:p>
        </w:tc>
      </w:tr>
      <w:tr w:rsidRPr="00982097" w:rsidR="00AB6E75" w:rsidTr="2FF13EE1" w14:paraId="1DAB05BB" w14:textId="77777777">
        <w:trPr>
          <w:trHeight w:val="3481" w:hRule="exact"/>
        </w:trPr>
        <w:tc>
          <w:tcPr>
            <w:tcW w:w="9748" w:type="dxa"/>
            <w:gridSpan w:val="4"/>
          </w:tcPr>
          <w:p w:rsidR="00AB6E75" w:rsidP="00816531" w:rsidRDefault="00AB6E75" w14:paraId="1DAB05B9" w14:textId="77777777">
            <w:pPr>
              <w:pStyle w:val="ListParagraph"/>
              <w:numPr>
                <w:ilvl w:val="0"/>
                <w:numId w:val="9"/>
              </w:numPr>
              <w:rPr>
                <w:b/>
                <w:bCs/>
              </w:rPr>
            </w:pPr>
            <w:r w:rsidRPr="00982097">
              <w:rPr>
                <w:b/>
                <w:bCs/>
              </w:rPr>
              <w:t xml:space="preserve">It is agreed that the employee will undertake home-based work under the following arrangements: </w:t>
            </w:r>
          </w:p>
          <w:p w:rsidR="00530678" w:rsidP="00530678" w:rsidRDefault="00530678" w14:paraId="7C8FC025" w14:textId="77777777">
            <w:pPr>
              <w:pStyle w:val="ListParagraph"/>
              <w:ind w:left="360"/>
              <w:rPr>
                <w:b/>
                <w:bCs/>
              </w:rPr>
            </w:pPr>
          </w:p>
          <w:p w:rsidRPr="00530678" w:rsidR="00530678" w:rsidP="00530678" w:rsidRDefault="00530678" w14:paraId="68912DC0" w14:textId="69EC26CF">
            <w:pPr>
              <w:rPr>
                <w:bCs/>
                <w:i/>
                <w:color w:val="7F7F7F" w:themeColor="text1" w:themeTint="80"/>
              </w:rPr>
            </w:pPr>
            <w:proofErr w:type="gramStart"/>
            <w:r w:rsidRPr="00530678">
              <w:rPr>
                <w:bCs/>
                <w:i/>
                <w:color w:val="7F7F7F" w:themeColor="text1" w:themeTint="80"/>
              </w:rPr>
              <w:t>e.g.</w:t>
            </w:r>
            <w:proofErr w:type="gramEnd"/>
            <w:r w:rsidRPr="00530678">
              <w:rPr>
                <w:bCs/>
                <w:i/>
                <w:color w:val="7F7F7F" w:themeColor="text1" w:themeTint="80"/>
              </w:rPr>
              <w:t xml:space="preserve"> Outline the following:</w:t>
            </w:r>
          </w:p>
          <w:p w:rsidRPr="00530678" w:rsidR="00530678" w:rsidP="00530678" w:rsidRDefault="00530678" w14:paraId="2494FC56" w14:textId="77777777">
            <w:pPr>
              <w:pStyle w:val="ListParagraph"/>
              <w:numPr>
                <w:ilvl w:val="0"/>
                <w:numId w:val="11"/>
              </w:numPr>
              <w:rPr>
                <w:bCs/>
                <w:i/>
                <w:color w:val="7F7F7F" w:themeColor="text1" w:themeTint="80"/>
              </w:rPr>
            </w:pPr>
            <w:r w:rsidRPr="00530678">
              <w:rPr>
                <w:bCs/>
                <w:i/>
                <w:color w:val="7F7F7F" w:themeColor="text1" w:themeTint="80"/>
              </w:rPr>
              <w:t xml:space="preserve">the duties to be </w:t>
            </w:r>
            <w:proofErr w:type="gramStart"/>
            <w:r w:rsidRPr="00530678">
              <w:rPr>
                <w:bCs/>
                <w:i/>
                <w:color w:val="7F7F7F" w:themeColor="text1" w:themeTint="80"/>
              </w:rPr>
              <w:t>performed;</w:t>
            </w:r>
            <w:proofErr w:type="gramEnd"/>
          </w:p>
          <w:p w:rsidRPr="00530678" w:rsidR="00530678" w:rsidP="00530678" w:rsidRDefault="00530678" w14:paraId="02A14411" w14:textId="43577B9C">
            <w:pPr>
              <w:pStyle w:val="ListParagraph"/>
              <w:numPr>
                <w:ilvl w:val="0"/>
                <w:numId w:val="11"/>
              </w:numPr>
              <w:rPr>
                <w:bCs/>
                <w:i/>
                <w:color w:val="7F7F7F" w:themeColor="text1" w:themeTint="80"/>
              </w:rPr>
            </w:pPr>
            <w:r w:rsidRPr="00530678">
              <w:rPr>
                <w:bCs/>
                <w:i/>
                <w:color w:val="7F7F7F" w:themeColor="text1" w:themeTint="80"/>
              </w:rPr>
              <w:t xml:space="preserve">the pattern of work to be worked from home, </w:t>
            </w:r>
            <w:proofErr w:type="gramStart"/>
            <w:r w:rsidRPr="00530678">
              <w:rPr>
                <w:bCs/>
                <w:i/>
                <w:color w:val="7F7F7F" w:themeColor="text1" w:themeTint="80"/>
              </w:rPr>
              <w:t>e</w:t>
            </w:r>
            <w:r>
              <w:rPr>
                <w:bCs/>
                <w:i/>
                <w:color w:val="7F7F7F" w:themeColor="text1" w:themeTint="80"/>
              </w:rPr>
              <w:t>.</w:t>
            </w:r>
            <w:r w:rsidRPr="00530678">
              <w:rPr>
                <w:bCs/>
                <w:i/>
                <w:color w:val="7F7F7F" w:themeColor="text1" w:themeTint="80"/>
              </w:rPr>
              <w:t>g</w:t>
            </w:r>
            <w:r>
              <w:rPr>
                <w:bCs/>
                <w:i/>
                <w:color w:val="7F7F7F" w:themeColor="text1" w:themeTint="80"/>
              </w:rPr>
              <w:t>.</w:t>
            </w:r>
            <w:proofErr w:type="gramEnd"/>
            <w:r w:rsidRPr="00530678">
              <w:rPr>
                <w:bCs/>
                <w:i/>
                <w:color w:val="7F7F7F" w:themeColor="text1" w:themeTint="80"/>
              </w:rPr>
              <w:t xml:space="preserve"> every Thursday or every second Tuesday;</w:t>
            </w:r>
          </w:p>
          <w:p w:rsidRPr="00530678" w:rsidR="00530678" w:rsidP="00530678" w:rsidRDefault="00530678" w14:paraId="7FBCE4F6" w14:textId="77777777">
            <w:pPr>
              <w:pStyle w:val="ListParagraph"/>
              <w:numPr>
                <w:ilvl w:val="0"/>
                <w:numId w:val="11"/>
              </w:numPr>
              <w:rPr>
                <w:bCs/>
                <w:i/>
                <w:color w:val="7F7F7F" w:themeColor="text1" w:themeTint="80"/>
              </w:rPr>
            </w:pPr>
            <w:r w:rsidRPr="00530678">
              <w:rPr>
                <w:bCs/>
                <w:i/>
                <w:color w:val="7F7F7F" w:themeColor="text1" w:themeTint="80"/>
              </w:rPr>
              <w:t xml:space="preserve">the mechanism(s) for monitoring </w:t>
            </w:r>
            <w:proofErr w:type="gramStart"/>
            <w:r w:rsidRPr="00530678">
              <w:rPr>
                <w:bCs/>
                <w:i/>
                <w:color w:val="7F7F7F" w:themeColor="text1" w:themeTint="80"/>
              </w:rPr>
              <w:t>output;</w:t>
            </w:r>
            <w:proofErr w:type="gramEnd"/>
          </w:p>
          <w:p w:rsidRPr="00530678" w:rsidR="00530678" w:rsidP="00530678" w:rsidRDefault="00530678" w14:paraId="0CA8B8B2" w14:textId="77777777">
            <w:pPr>
              <w:pStyle w:val="ListParagraph"/>
              <w:numPr>
                <w:ilvl w:val="0"/>
                <w:numId w:val="11"/>
              </w:numPr>
              <w:rPr>
                <w:bCs/>
                <w:i/>
                <w:color w:val="7F7F7F" w:themeColor="text1" w:themeTint="80"/>
              </w:rPr>
            </w:pPr>
            <w:r w:rsidRPr="00530678">
              <w:rPr>
                <w:bCs/>
                <w:i/>
                <w:color w:val="7F7F7F" w:themeColor="text1" w:themeTint="80"/>
              </w:rPr>
              <w:t xml:space="preserve">the mechanism(s) for recording hours worked and notifying any </w:t>
            </w:r>
            <w:proofErr w:type="gramStart"/>
            <w:r w:rsidRPr="00530678">
              <w:rPr>
                <w:bCs/>
                <w:i/>
                <w:color w:val="7F7F7F" w:themeColor="text1" w:themeTint="80"/>
              </w:rPr>
              <w:t>absences;</w:t>
            </w:r>
            <w:proofErr w:type="gramEnd"/>
          </w:p>
          <w:p w:rsidRPr="00530678" w:rsidR="00530678" w:rsidP="00530678" w:rsidRDefault="00530678" w14:paraId="3FC22A81" w14:textId="77777777">
            <w:pPr>
              <w:pStyle w:val="ListParagraph"/>
              <w:numPr>
                <w:ilvl w:val="0"/>
                <w:numId w:val="11"/>
              </w:numPr>
              <w:rPr>
                <w:bCs/>
                <w:i/>
                <w:color w:val="7F7F7F" w:themeColor="text1" w:themeTint="80"/>
              </w:rPr>
            </w:pPr>
            <w:r w:rsidRPr="00530678">
              <w:rPr>
                <w:bCs/>
                <w:i/>
                <w:color w:val="7F7F7F" w:themeColor="text1" w:themeTint="80"/>
              </w:rPr>
              <w:t>supervisory arrangements; and</w:t>
            </w:r>
          </w:p>
          <w:p w:rsidRPr="00530678" w:rsidR="00530678" w:rsidP="00530678" w:rsidRDefault="00530678" w14:paraId="2A87B5FC" w14:textId="16E5664A">
            <w:pPr>
              <w:pStyle w:val="ListParagraph"/>
              <w:numPr>
                <w:ilvl w:val="0"/>
                <w:numId w:val="11"/>
              </w:numPr>
              <w:rPr>
                <w:bCs/>
                <w:i/>
                <w:color w:val="7F7F7F" w:themeColor="text1" w:themeTint="80"/>
              </w:rPr>
            </w:pPr>
            <w:r w:rsidRPr="00530678">
              <w:rPr>
                <w:bCs/>
                <w:i/>
                <w:color w:val="7F7F7F" w:themeColor="text1" w:themeTint="80"/>
              </w:rPr>
              <w:t>communication arrangements.</w:t>
            </w:r>
          </w:p>
          <w:p w:rsidRPr="00982097" w:rsidR="00AB6E75" w:rsidP="00AB6E75" w:rsidRDefault="00AB6E75" w14:paraId="1DAB05BA" w14:textId="77777777">
            <w:pPr>
              <w:rPr>
                <w:b/>
                <w:bCs/>
              </w:rPr>
            </w:pPr>
          </w:p>
        </w:tc>
      </w:tr>
      <w:tr w:rsidRPr="00982097" w:rsidR="00AB6E75" w:rsidTr="2FF13EE1" w14:paraId="1DAB05C0" w14:textId="77777777">
        <w:trPr>
          <w:trHeight w:val="1134" w:hRule="exact"/>
        </w:trPr>
        <w:tc>
          <w:tcPr>
            <w:tcW w:w="5789" w:type="dxa"/>
            <w:gridSpan w:val="2"/>
            <w:vAlign w:val="center"/>
          </w:tcPr>
          <w:p w:rsidRPr="00982097" w:rsidR="00AB6E75" w:rsidP="00AB6E75" w:rsidRDefault="00657575" w14:paraId="1DAB05BC" w14:textId="093193FB">
            <w:pPr>
              <w:rPr>
                <w:b/>
                <w:bCs/>
              </w:rPr>
            </w:pPr>
            <w:r>
              <w:rPr>
                <w:b/>
                <w:bCs/>
              </w:rPr>
              <w:t>List of asset</w:t>
            </w:r>
            <w:r w:rsidR="00BA5D23">
              <w:rPr>
                <w:b/>
                <w:bCs/>
              </w:rPr>
              <w:t>s and equipment used:</w:t>
            </w:r>
            <w:r w:rsidR="0054482D">
              <w:rPr>
                <w:b/>
                <w:bCs/>
              </w:rPr>
              <w:br/>
            </w:r>
            <w:r w:rsidRPr="0054482D" w:rsidR="0054482D">
              <w:rPr>
                <w:i/>
                <w:iCs/>
              </w:rPr>
              <w:t>(</w:t>
            </w:r>
            <w:proofErr w:type="gramStart"/>
            <w:r w:rsidRPr="0054482D" w:rsidR="0054482D">
              <w:rPr>
                <w:i/>
                <w:iCs/>
              </w:rPr>
              <w:t>e.g.</w:t>
            </w:r>
            <w:proofErr w:type="gramEnd"/>
            <w:r w:rsidRPr="0054482D" w:rsidR="0054482D">
              <w:rPr>
                <w:i/>
                <w:iCs/>
              </w:rPr>
              <w:t xml:space="preserve"> desktop computer, stand-up desk, mouse etc)</w:t>
            </w:r>
          </w:p>
        </w:tc>
        <w:tc>
          <w:tcPr>
            <w:tcW w:w="3959" w:type="dxa"/>
            <w:gridSpan w:val="2"/>
            <w:vAlign w:val="center"/>
          </w:tcPr>
          <w:p w:rsidR="00AB6E75" w:rsidP="00AB6E75" w:rsidRDefault="00AB6E75" w14:paraId="1DAB05BD" w14:textId="77777777">
            <w:pPr>
              <w:rPr>
                <w:b/>
                <w:bCs/>
              </w:rPr>
            </w:pPr>
          </w:p>
          <w:p w:rsidR="00BA5D23" w:rsidP="00AB6E75" w:rsidRDefault="00BA5D23" w14:paraId="1DAB05BE" w14:textId="77777777">
            <w:pPr>
              <w:rPr>
                <w:b/>
                <w:bCs/>
              </w:rPr>
            </w:pPr>
          </w:p>
          <w:p w:rsidRPr="00982097" w:rsidR="00BA5D23" w:rsidP="00AB6E75" w:rsidRDefault="00BA5D23" w14:paraId="1DAB05BF" w14:textId="77777777">
            <w:pPr>
              <w:rPr>
                <w:b/>
                <w:bCs/>
              </w:rPr>
            </w:pPr>
          </w:p>
        </w:tc>
      </w:tr>
      <w:tr w:rsidRPr="00982097" w:rsidR="00AB6E75" w:rsidTr="2FF13EE1" w14:paraId="1DAB05C3" w14:textId="77777777">
        <w:trPr>
          <w:trHeight w:val="510" w:hRule="exact"/>
        </w:trPr>
        <w:tc>
          <w:tcPr>
            <w:tcW w:w="5789" w:type="dxa"/>
            <w:gridSpan w:val="2"/>
            <w:vAlign w:val="center"/>
          </w:tcPr>
          <w:p w:rsidRPr="00982097" w:rsidR="00AB6E75" w:rsidP="00AB6E75" w:rsidRDefault="00AB6E75" w14:paraId="1DAB05C1" w14:textId="77777777">
            <w:pPr>
              <w:rPr>
                <w:b/>
                <w:bCs/>
              </w:rPr>
            </w:pPr>
            <w:r w:rsidRPr="00982097">
              <w:rPr>
                <w:b/>
                <w:bCs/>
              </w:rPr>
              <w:t>Working From Home Self-Assessment Checklist attached:</w:t>
            </w:r>
          </w:p>
        </w:tc>
        <w:tc>
          <w:tcPr>
            <w:tcW w:w="3959" w:type="dxa"/>
            <w:gridSpan w:val="2"/>
            <w:vAlign w:val="center"/>
          </w:tcPr>
          <w:p w:rsidRPr="00982097" w:rsidR="00AB6E75" w:rsidP="00AB6E75" w:rsidRDefault="00AB6E75" w14:paraId="1DAB05C2" w14:textId="139CF82F">
            <w:pPr>
              <w:rPr>
                <w:b/>
                <w:bCs/>
              </w:rPr>
            </w:pPr>
            <w:r w:rsidRPr="00982097">
              <w:t>Yes</w:t>
            </w:r>
            <w:r w:rsidRPr="00982097">
              <w:rPr>
                <w:b/>
                <w:bCs/>
              </w:rPr>
              <w:t xml:space="preserve">  </w:t>
            </w:r>
            <w:r w:rsidR="00E60E9D">
              <w:rPr>
                <w:b/>
                <w:bCs/>
              </w:rPr>
              <w:fldChar w:fldCharType="begin">
                <w:ffData>
                  <w:name w:val=""/>
                  <w:enabled/>
                  <w:calcOnExit w:val="0"/>
                  <w:checkBox>
                    <w:sizeAuto/>
                    <w:default w:val="0"/>
                  </w:checkBox>
                </w:ffData>
              </w:fldChar>
            </w:r>
            <w:r w:rsidR="00E60E9D">
              <w:rPr>
                <w:b/>
                <w:bCs/>
              </w:rPr>
              <w:instrText xml:space="preserve"> FORMCHECKBOX </w:instrText>
            </w:r>
            <w:r w:rsidR="00A848CA">
              <w:rPr>
                <w:b/>
                <w:bCs/>
              </w:rPr>
            </w:r>
            <w:r w:rsidR="00A848CA">
              <w:rPr>
                <w:b/>
                <w:bCs/>
              </w:rPr>
              <w:fldChar w:fldCharType="separate"/>
            </w:r>
            <w:r w:rsidR="00E60E9D">
              <w:rPr>
                <w:b/>
                <w:bCs/>
              </w:rPr>
              <w:fldChar w:fldCharType="end"/>
            </w:r>
            <w:r w:rsidRPr="00982097">
              <w:rPr>
                <w:b/>
                <w:bCs/>
              </w:rPr>
              <w:t xml:space="preserve">      </w:t>
            </w:r>
            <w:r w:rsidRPr="00982097">
              <w:t>No</w:t>
            </w:r>
            <w:r w:rsidRPr="00982097">
              <w:rPr>
                <w:b/>
                <w:bCs/>
              </w:rPr>
              <w:t xml:space="preserve">   </w:t>
            </w:r>
            <w:r w:rsidRPr="00982097">
              <w:rPr>
                <w:b/>
                <w:bCs/>
              </w:rPr>
              <w:fldChar w:fldCharType="begin">
                <w:ffData>
                  <w:name w:val="Check2"/>
                  <w:enabled/>
                  <w:calcOnExit w:val="0"/>
                  <w:checkBox>
                    <w:sizeAuto/>
                    <w:default w:val="0"/>
                  </w:checkBox>
                </w:ffData>
              </w:fldChar>
            </w:r>
            <w:r w:rsidRPr="00982097">
              <w:rPr>
                <w:b/>
                <w:bCs/>
              </w:rPr>
              <w:instrText xml:space="preserve"> FORMCHECKBOX </w:instrText>
            </w:r>
            <w:r w:rsidR="00A848CA">
              <w:rPr>
                <w:b/>
                <w:bCs/>
              </w:rPr>
            </w:r>
            <w:r w:rsidR="00A848CA">
              <w:rPr>
                <w:b/>
                <w:bCs/>
              </w:rPr>
              <w:fldChar w:fldCharType="separate"/>
            </w:r>
            <w:r w:rsidRPr="00982097">
              <w:fldChar w:fldCharType="end"/>
            </w:r>
            <w:r w:rsidR="00606335">
              <w:t xml:space="preserve"> (attachment B)</w:t>
            </w:r>
          </w:p>
        </w:tc>
      </w:tr>
      <w:tr w:rsidRPr="00982097" w:rsidR="00AB6E75" w:rsidTr="2FF13EE1" w14:paraId="1DAB05C6" w14:textId="77777777">
        <w:trPr>
          <w:trHeight w:val="510" w:hRule="exact"/>
        </w:trPr>
        <w:tc>
          <w:tcPr>
            <w:tcW w:w="5789" w:type="dxa"/>
            <w:gridSpan w:val="2"/>
            <w:vAlign w:val="center"/>
          </w:tcPr>
          <w:p w:rsidRPr="00982097" w:rsidR="00AB6E75" w:rsidP="00AB6E75" w:rsidRDefault="00AB6E75" w14:paraId="1DAB05C4" w14:textId="77777777">
            <w:pPr>
              <w:rPr>
                <w:b/>
                <w:bCs/>
              </w:rPr>
            </w:pPr>
            <w:r w:rsidRPr="00982097">
              <w:rPr>
                <w:b/>
                <w:bCs/>
              </w:rPr>
              <w:t>Photo of home-based workplace attached:</w:t>
            </w:r>
            <w:r w:rsidRPr="00982097">
              <w:rPr>
                <w:rFonts w:cs="Segoe UI"/>
                <w:sz w:val="24"/>
              </w:rPr>
              <w:t xml:space="preserve"> </w:t>
            </w:r>
            <w:r w:rsidRPr="00982097">
              <w:rPr>
                <w:rFonts w:cs="Segoe UI"/>
                <w:sz w:val="24"/>
              </w:rPr>
              <w:tab/>
            </w:r>
          </w:p>
        </w:tc>
        <w:tc>
          <w:tcPr>
            <w:tcW w:w="3959" w:type="dxa"/>
            <w:gridSpan w:val="2"/>
            <w:vAlign w:val="center"/>
          </w:tcPr>
          <w:p w:rsidRPr="00982097" w:rsidR="00AB6E75" w:rsidP="00AB6E75" w:rsidRDefault="00AB6E75" w14:paraId="1DAB05C5" w14:textId="0A63E689">
            <w:r w:rsidRPr="00982097">
              <w:t>Yes</w:t>
            </w:r>
            <w:r w:rsidRPr="00982097">
              <w:rPr>
                <w:b/>
                <w:bCs/>
              </w:rPr>
              <w:t xml:space="preserve">  </w:t>
            </w:r>
            <w:r w:rsidR="00E60E9D">
              <w:rPr>
                <w:b/>
                <w:bCs/>
              </w:rPr>
              <w:fldChar w:fldCharType="begin">
                <w:ffData>
                  <w:name w:val=""/>
                  <w:enabled/>
                  <w:calcOnExit w:val="0"/>
                  <w:checkBox>
                    <w:sizeAuto/>
                    <w:default w:val="0"/>
                  </w:checkBox>
                </w:ffData>
              </w:fldChar>
            </w:r>
            <w:r w:rsidR="00E60E9D">
              <w:rPr>
                <w:b/>
                <w:bCs/>
              </w:rPr>
              <w:instrText xml:space="preserve"> FORMCHECKBOX </w:instrText>
            </w:r>
            <w:r w:rsidR="00A848CA">
              <w:rPr>
                <w:b/>
                <w:bCs/>
              </w:rPr>
            </w:r>
            <w:r w:rsidR="00A848CA">
              <w:rPr>
                <w:b/>
                <w:bCs/>
              </w:rPr>
              <w:fldChar w:fldCharType="separate"/>
            </w:r>
            <w:r w:rsidR="00E60E9D">
              <w:rPr>
                <w:b/>
                <w:bCs/>
              </w:rPr>
              <w:fldChar w:fldCharType="end"/>
            </w:r>
            <w:r w:rsidRPr="00982097">
              <w:rPr>
                <w:b/>
                <w:bCs/>
              </w:rPr>
              <w:t xml:space="preserve">      </w:t>
            </w:r>
            <w:r w:rsidRPr="00982097">
              <w:t>No</w:t>
            </w:r>
            <w:r w:rsidRPr="00982097">
              <w:rPr>
                <w:b/>
                <w:bCs/>
              </w:rPr>
              <w:t xml:space="preserve">   </w:t>
            </w:r>
            <w:r w:rsidRPr="00982097">
              <w:rPr>
                <w:b/>
                <w:bCs/>
              </w:rPr>
              <w:fldChar w:fldCharType="begin">
                <w:ffData>
                  <w:name w:val="Check2"/>
                  <w:enabled/>
                  <w:calcOnExit w:val="0"/>
                  <w:checkBox>
                    <w:sizeAuto/>
                    <w:default w:val="0"/>
                  </w:checkBox>
                </w:ffData>
              </w:fldChar>
            </w:r>
            <w:r w:rsidRPr="00982097">
              <w:rPr>
                <w:b/>
                <w:bCs/>
              </w:rPr>
              <w:instrText xml:space="preserve"> FORMCHECKBOX </w:instrText>
            </w:r>
            <w:r w:rsidR="00A848CA">
              <w:rPr>
                <w:b/>
                <w:bCs/>
              </w:rPr>
            </w:r>
            <w:r w:rsidR="00A848CA">
              <w:rPr>
                <w:b/>
                <w:bCs/>
              </w:rPr>
              <w:fldChar w:fldCharType="separate"/>
            </w:r>
            <w:r w:rsidRPr="00982097">
              <w:fldChar w:fldCharType="end"/>
            </w:r>
          </w:p>
        </w:tc>
      </w:tr>
    </w:tbl>
    <w:p w:rsidRPr="00AB6E75" w:rsidR="00AB6E75" w:rsidP="00AB6E75" w:rsidRDefault="00AB6E75" w14:paraId="1DAB05C7" w14:textId="77777777"/>
    <w:tbl>
      <w:tblPr>
        <w:tblW w:w="5000" w:type="pct"/>
        <w:tblLayout w:type="fixed"/>
        <w:tblLook w:val="0000" w:firstRow="0" w:lastRow="0" w:firstColumn="0" w:lastColumn="0" w:noHBand="0" w:noVBand="0"/>
      </w:tblPr>
      <w:tblGrid>
        <w:gridCol w:w="2405"/>
        <w:gridCol w:w="3037"/>
        <w:gridCol w:w="2126"/>
        <w:gridCol w:w="2401"/>
      </w:tblGrid>
      <w:tr w:rsidRPr="00982097" w:rsidR="00AB6E75" w:rsidTr="00AB6E75" w14:paraId="1DAB05C9" w14:textId="77777777">
        <w:trPr>
          <w:gridAfter w:val="2"/>
          <w:wAfter w:w="4425" w:type="dxa"/>
          <w:trHeight w:val="284" w:hRule="exact"/>
        </w:trPr>
        <w:tc>
          <w:tcPr>
            <w:tcW w:w="5318" w:type="dxa"/>
            <w:gridSpan w:val="2"/>
            <w:tcBorders>
              <w:top w:val="single" w:color="auto" w:sz="4" w:space="0"/>
              <w:left w:val="single" w:color="auto" w:sz="4" w:space="0"/>
              <w:bottom w:val="single" w:color="auto" w:sz="4" w:space="0"/>
              <w:right w:val="single" w:color="auto" w:sz="4" w:space="0"/>
            </w:tcBorders>
            <w:shd w:val="clear" w:color="auto" w:fill="000000"/>
            <w:vAlign w:val="center"/>
          </w:tcPr>
          <w:p w:rsidRPr="00982097" w:rsidR="00AB6E75" w:rsidP="00AB6E75" w:rsidRDefault="00AB6E75" w14:paraId="1DAB05C8" w14:textId="77777777">
            <w:r w:rsidRPr="00982097">
              <w:rPr>
                <w:b/>
                <w:bCs/>
              </w:rPr>
              <w:t>Declaration</w:t>
            </w:r>
            <w:r w:rsidRPr="00982097">
              <w:t>:</w:t>
            </w:r>
          </w:p>
        </w:tc>
      </w:tr>
      <w:tr w:rsidRPr="00982097" w:rsidR="00AB6E75" w:rsidTr="00AB6E75" w14:paraId="1DAB05CB" w14:textId="77777777">
        <w:trPr>
          <w:trHeight w:val="737" w:hRule="exact"/>
        </w:trPr>
        <w:tc>
          <w:tcPr>
            <w:tcW w:w="9743" w:type="dxa"/>
            <w:gridSpan w:val="4"/>
            <w:tcBorders>
              <w:top w:val="single" w:color="auto" w:sz="4" w:space="0"/>
              <w:left w:val="single" w:color="auto" w:sz="4" w:space="0"/>
              <w:bottom w:val="single" w:color="auto" w:sz="4" w:space="0"/>
              <w:right w:val="single" w:color="auto" w:sz="4" w:space="0"/>
            </w:tcBorders>
            <w:vAlign w:val="center"/>
          </w:tcPr>
          <w:p w:rsidRPr="00982097" w:rsidR="00AB6E75" w:rsidP="00530678" w:rsidRDefault="00AB6E75" w14:paraId="1DAB05CA" w14:textId="7C47256D">
            <w:pPr>
              <w:rPr>
                <w:b/>
                <w:bCs/>
              </w:rPr>
            </w:pPr>
            <w:r w:rsidRPr="00982097">
              <w:t xml:space="preserve">I have read and understood the conditions set out in this Working from Home Agreement.  I indicate my acceptance of the terms of this </w:t>
            </w:r>
            <w:r w:rsidR="00530678">
              <w:t>A</w:t>
            </w:r>
            <w:r w:rsidRPr="00982097">
              <w:t>greement by signing below.</w:t>
            </w:r>
          </w:p>
        </w:tc>
      </w:tr>
      <w:tr w:rsidRPr="00982097" w:rsidR="00AB6E75" w:rsidTr="00AB6E75" w14:paraId="1DAB05CF" w14:textId="77777777">
        <w:trPr>
          <w:trHeight w:val="737" w:hRule="exact"/>
        </w:trPr>
        <w:tc>
          <w:tcPr>
            <w:tcW w:w="2350" w:type="dxa"/>
            <w:tcBorders>
              <w:top w:val="single" w:color="auto" w:sz="4" w:space="0"/>
              <w:left w:val="single" w:color="auto" w:sz="4" w:space="0"/>
              <w:bottom w:val="single" w:color="auto" w:sz="4" w:space="0"/>
              <w:right w:val="nil"/>
            </w:tcBorders>
            <w:vAlign w:val="center"/>
          </w:tcPr>
          <w:p w:rsidRPr="00982097" w:rsidR="00AB6E75" w:rsidP="00AB6E75" w:rsidRDefault="00AB6E75" w14:paraId="1DAB05CC" w14:textId="77777777">
            <w:pPr>
              <w:rPr>
                <w:b/>
                <w:bCs/>
              </w:rPr>
            </w:pPr>
            <w:r w:rsidRPr="00982097">
              <w:rPr>
                <w:b/>
                <w:bCs/>
              </w:rPr>
              <w:t>Employee:</w:t>
            </w:r>
          </w:p>
        </w:tc>
        <w:tc>
          <w:tcPr>
            <w:tcW w:w="5046" w:type="dxa"/>
            <w:gridSpan w:val="2"/>
            <w:tcBorders>
              <w:top w:val="single" w:color="auto" w:sz="4" w:space="0"/>
              <w:left w:val="single" w:color="auto" w:sz="4" w:space="0"/>
              <w:bottom w:val="single" w:color="auto" w:sz="4" w:space="0"/>
              <w:right w:val="single" w:color="auto" w:sz="4" w:space="0"/>
            </w:tcBorders>
            <w:vAlign w:val="center"/>
          </w:tcPr>
          <w:p w:rsidRPr="00982097" w:rsidR="00AB6E75" w:rsidP="00AB6E75" w:rsidRDefault="00AB6E75" w14:paraId="1DAB05CD" w14:textId="77777777">
            <w:pPr>
              <w:rPr>
                <w:b/>
                <w:bCs/>
              </w:rPr>
            </w:pPr>
            <w:r w:rsidRPr="00982097">
              <w:rPr>
                <w:b/>
                <w:bCs/>
              </w:rPr>
              <w:t>Signature:</w:t>
            </w:r>
          </w:p>
        </w:tc>
        <w:tc>
          <w:tcPr>
            <w:tcW w:w="2347" w:type="dxa"/>
            <w:tcBorders>
              <w:top w:val="single" w:color="auto" w:sz="4" w:space="0"/>
              <w:left w:val="single" w:color="auto" w:sz="4" w:space="0"/>
              <w:bottom w:val="single" w:color="auto" w:sz="4" w:space="0"/>
              <w:right w:val="single" w:color="auto" w:sz="4" w:space="0"/>
            </w:tcBorders>
            <w:vAlign w:val="center"/>
          </w:tcPr>
          <w:p w:rsidRPr="00982097" w:rsidR="00AB6E75" w:rsidP="00AB6E75" w:rsidRDefault="00AB6E75" w14:paraId="1DAB05CE" w14:textId="77777777">
            <w:pPr>
              <w:rPr>
                <w:b/>
                <w:bCs/>
              </w:rPr>
            </w:pPr>
            <w:r w:rsidRPr="00982097">
              <w:rPr>
                <w:b/>
                <w:bCs/>
              </w:rPr>
              <w:t xml:space="preserve">Date: </w:t>
            </w:r>
          </w:p>
        </w:tc>
      </w:tr>
    </w:tbl>
    <w:p w:rsidRPr="00AB6E75" w:rsidR="00AB6E75" w:rsidP="00AB6E75" w:rsidRDefault="00AB6E75" w14:paraId="1DAB05D0" w14:textId="77777777"/>
    <w:p w:rsidRPr="00AB6E75" w:rsidR="00AB6E75" w:rsidP="00AB6E75" w:rsidRDefault="00AB6E75" w14:paraId="1DAB05D1" w14:textId="3B0AAB0C">
      <w:r w:rsidRPr="00AB6E75">
        <w:t>Please return this signed form (Attachment A) and the signed “Working from Home Self-</w:t>
      </w:r>
      <w:proofErr w:type="gramStart"/>
      <w:r w:rsidRPr="00AB6E75">
        <w:t>Assessment“ (</w:t>
      </w:r>
      <w:proofErr w:type="gramEnd"/>
      <w:r w:rsidRPr="00AB6E75">
        <w:t xml:space="preserve">Attachment B) to the </w:t>
      </w:r>
      <w:r w:rsidR="00530678">
        <w:rPr>
          <w:b/>
          <w:bCs/>
        </w:rPr>
        <w:t>s</w:t>
      </w:r>
      <w:r>
        <w:rPr>
          <w:b/>
          <w:bCs/>
        </w:rPr>
        <w:t>upervisor</w:t>
      </w:r>
      <w:r w:rsidRPr="00AB6E75">
        <w:t xml:space="preserve"> for approval.</w:t>
      </w:r>
    </w:p>
    <w:p w:rsidRPr="00AB6E75" w:rsidR="00AB6E75" w:rsidP="00AB6E75" w:rsidRDefault="00AB6E75" w14:paraId="1DAB05D2" w14:textId="77777777"/>
    <w:tbl>
      <w:tblPr>
        <w:tblW w:w="5000" w:type="pct"/>
        <w:tblLayout w:type="fixed"/>
        <w:tblLook w:val="0000" w:firstRow="0" w:lastRow="0" w:firstColumn="0" w:lastColumn="0" w:noHBand="0" w:noVBand="0"/>
      </w:tblPr>
      <w:tblGrid>
        <w:gridCol w:w="2404"/>
        <w:gridCol w:w="3037"/>
        <w:gridCol w:w="2126"/>
        <w:gridCol w:w="2402"/>
      </w:tblGrid>
      <w:tr w:rsidRPr="00982097" w:rsidR="00AB6E75" w:rsidTr="00A95432" w14:paraId="1DAB05D4" w14:textId="77777777">
        <w:trPr>
          <w:gridAfter w:val="2"/>
          <w:wAfter w:w="3961" w:type="dxa"/>
          <w:trHeight w:val="284" w:hRule="exact"/>
        </w:trPr>
        <w:tc>
          <w:tcPr>
            <w:tcW w:w="4760" w:type="dxa"/>
            <w:gridSpan w:val="2"/>
            <w:tcBorders>
              <w:top w:val="single" w:color="auto" w:sz="4" w:space="0"/>
              <w:left w:val="single" w:color="auto" w:sz="4" w:space="0"/>
              <w:bottom w:val="single" w:color="auto" w:sz="4" w:space="0"/>
              <w:right w:val="single" w:color="auto" w:sz="4" w:space="0"/>
            </w:tcBorders>
            <w:shd w:val="clear" w:color="auto" w:fill="000000"/>
            <w:vAlign w:val="center"/>
          </w:tcPr>
          <w:p w:rsidRPr="00982097" w:rsidR="00AB6E75" w:rsidP="00AB6E75" w:rsidRDefault="00AB6E75" w14:paraId="1DAB05D3" w14:textId="77777777">
            <w:r w:rsidRPr="00982097">
              <w:rPr>
                <w:b/>
                <w:bCs/>
              </w:rPr>
              <w:t>Approved</w:t>
            </w:r>
            <w:r w:rsidRPr="00982097">
              <w:t>:</w:t>
            </w:r>
          </w:p>
        </w:tc>
      </w:tr>
      <w:tr w:rsidRPr="00982097" w:rsidR="00AB6E75" w:rsidTr="00A95432" w14:paraId="1DAB05D8" w14:textId="77777777">
        <w:trPr>
          <w:trHeight w:val="737" w:hRule="exact"/>
        </w:trPr>
        <w:tc>
          <w:tcPr>
            <w:tcW w:w="2103" w:type="dxa"/>
            <w:tcBorders>
              <w:top w:val="single" w:color="auto" w:sz="4" w:space="0"/>
              <w:left w:val="single" w:color="auto" w:sz="4" w:space="0"/>
              <w:bottom w:val="single" w:color="auto" w:sz="4" w:space="0"/>
              <w:right w:val="nil"/>
            </w:tcBorders>
            <w:vAlign w:val="center"/>
          </w:tcPr>
          <w:p w:rsidRPr="00982097" w:rsidR="00AB6E75" w:rsidP="00AB6E75" w:rsidRDefault="00AB6E75" w14:paraId="1DAB05D5" w14:textId="77777777">
            <w:pPr>
              <w:rPr>
                <w:b/>
                <w:bCs/>
              </w:rPr>
            </w:pPr>
            <w:r w:rsidRPr="00982097">
              <w:rPr>
                <w:b/>
                <w:bCs/>
              </w:rPr>
              <w:t>Supervisor</w:t>
            </w:r>
          </w:p>
        </w:tc>
        <w:tc>
          <w:tcPr>
            <w:tcW w:w="4517" w:type="dxa"/>
            <w:gridSpan w:val="2"/>
            <w:tcBorders>
              <w:top w:val="single" w:color="auto" w:sz="4" w:space="0"/>
              <w:left w:val="single" w:color="auto" w:sz="4" w:space="0"/>
              <w:bottom w:val="single" w:color="auto" w:sz="4" w:space="0"/>
              <w:right w:val="single" w:color="auto" w:sz="4" w:space="0"/>
            </w:tcBorders>
            <w:vAlign w:val="center"/>
          </w:tcPr>
          <w:p w:rsidRPr="00982097" w:rsidR="00AB6E75" w:rsidP="00AB6E75" w:rsidRDefault="00AB6E75" w14:paraId="1DAB05D6" w14:textId="77777777">
            <w:pPr>
              <w:rPr>
                <w:b/>
                <w:bCs/>
              </w:rPr>
            </w:pPr>
            <w:r w:rsidRPr="00982097">
              <w:rPr>
                <w:b/>
                <w:bCs/>
              </w:rPr>
              <w:t>Signature:</w:t>
            </w:r>
          </w:p>
        </w:tc>
        <w:tc>
          <w:tcPr>
            <w:tcW w:w="2101" w:type="dxa"/>
            <w:tcBorders>
              <w:top w:val="single" w:color="auto" w:sz="4" w:space="0"/>
              <w:left w:val="single" w:color="auto" w:sz="4" w:space="0"/>
              <w:bottom w:val="single" w:color="auto" w:sz="4" w:space="0"/>
              <w:right w:val="single" w:color="auto" w:sz="4" w:space="0"/>
            </w:tcBorders>
            <w:vAlign w:val="center"/>
          </w:tcPr>
          <w:p w:rsidRPr="00982097" w:rsidR="00AB6E75" w:rsidP="00AB6E75" w:rsidRDefault="00AB6E75" w14:paraId="1DAB05D7" w14:textId="77777777">
            <w:pPr>
              <w:rPr>
                <w:b/>
                <w:bCs/>
              </w:rPr>
            </w:pPr>
            <w:r w:rsidRPr="00982097">
              <w:rPr>
                <w:b/>
                <w:bCs/>
              </w:rPr>
              <w:t>Date:</w:t>
            </w:r>
          </w:p>
        </w:tc>
      </w:tr>
    </w:tbl>
    <w:p w:rsidRPr="00AB6E75" w:rsidR="00AB6E75" w:rsidP="00AB6E75" w:rsidRDefault="00AB6E75" w14:paraId="1DAB05D9" w14:textId="77777777"/>
    <w:p w:rsidRPr="001D7DA3" w:rsidR="00AB6E75" w:rsidP="00AB6E75" w:rsidRDefault="00AB6E75" w14:paraId="1DAB05DA" w14:textId="77777777">
      <w:pPr>
        <w:pStyle w:val="Heading2"/>
      </w:pPr>
      <w:r w:rsidRPr="00AB6E75">
        <w:br w:type="column"/>
      </w:r>
      <w:r w:rsidRPr="001D7DA3">
        <w:lastRenderedPageBreak/>
        <w:t>ATTACHMENT B – WORKING FROM HOME SELF ASSESSMENT CHECKLIST</w:t>
      </w:r>
    </w:p>
    <w:p w:rsidRPr="00552AE6" w:rsidR="00AB6E75" w:rsidP="00AB6E75" w:rsidRDefault="00AB6E75" w14:paraId="1DAB05DB" w14:textId="77777777">
      <w:pPr>
        <w:rPr>
          <w:rFonts w:ascii="Arial" w:hAnsi="Arial" w:cs="Arial"/>
          <w:b/>
          <w:bCs/>
          <w:sz w:val="18"/>
          <w:szCs w:val="18"/>
        </w:rPr>
      </w:pPr>
    </w:p>
    <w:p w:rsidRPr="00AB6E75" w:rsidR="00AB6E75" w:rsidP="00AB6E75" w:rsidRDefault="00AB6E75" w14:paraId="1DAB05DC" w14:textId="3692DBE5">
      <w:pPr>
        <w:rPr>
          <w:rFonts w:cs="Segoe UI"/>
          <w:szCs w:val="20"/>
        </w:rPr>
      </w:pPr>
      <w:r w:rsidRPr="00AB6E75">
        <w:rPr>
          <w:rFonts w:cs="Segoe UI"/>
          <w:szCs w:val="20"/>
        </w:rPr>
        <w:t xml:space="preserve">This checklist is to be completed by </w:t>
      </w:r>
      <w:r w:rsidR="00530678">
        <w:rPr>
          <w:rFonts w:cs="Segoe UI"/>
          <w:szCs w:val="20"/>
        </w:rPr>
        <w:t>employee</w:t>
      </w:r>
      <w:r w:rsidRPr="00AB6E75">
        <w:rPr>
          <w:rFonts w:cs="Segoe UI"/>
          <w:szCs w:val="20"/>
        </w:rPr>
        <w:t xml:space="preserve">s intending to work from home.  This checklist should be completed by the </w:t>
      </w:r>
      <w:r w:rsidR="00530678">
        <w:rPr>
          <w:rFonts w:cs="Segoe UI"/>
          <w:szCs w:val="20"/>
        </w:rPr>
        <w:t>employee</w:t>
      </w:r>
      <w:r w:rsidRPr="00AB6E75">
        <w:rPr>
          <w:rFonts w:cs="Segoe UI"/>
          <w:szCs w:val="20"/>
        </w:rPr>
        <w:t xml:space="preserve"> applying to work from home and should be reviewed by the relevant </w:t>
      </w:r>
      <w:r w:rsidR="00530678">
        <w:rPr>
          <w:rFonts w:cs="Segoe UI"/>
          <w:szCs w:val="20"/>
        </w:rPr>
        <w:t>supervisor</w:t>
      </w:r>
      <w:r w:rsidRPr="00AB6E75">
        <w:rPr>
          <w:rFonts w:cs="Segoe UI"/>
          <w:szCs w:val="20"/>
        </w:rPr>
        <w:t xml:space="preserve"> to determine if the </w:t>
      </w:r>
      <w:proofErr w:type="gramStart"/>
      <w:r w:rsidRPr="00AB6E75">
        <w:rPr>
          <w:rFonts w:cs="Segoe UI"/>
          <w:szCs w:val="20"/>
        </w:rPr>
        <w:t>home work</w:t>
      </w:r>
      <w:proofErr w:type="gramEnd"/>
      <w:r w:rsidRPr="00AB6E75">
        <w:rPr>
          <w:rFonts w:cs="Segoe UI"/>
          <w:szCs w:val="20"/>
        </w:rPr>
        <w:t xml:space="preserve"> area is appropriate and or if any equipment or furniture is required.  </w:t>
      </w:r>
    </w:p>
    <w:p w:rsidRPr="00AB6E75" w:rsidR="00AB6E75" w:rsidP="00AB6E75" w:rsidRDefault="00AB6E75" w14:paraId="1DAB05DD" w14:textId="77777777">
      <w:pPr>
        <w:rPr>
          <w:rFonts w:cs="Segoe UI"/>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041"/>
        <w:gridCol w:w="6928"/>
      </w:tblGrid>
      <w:tr w:rsidRPr="00982097" w:rsidR="00AB6E75" w:rsidTr="00A95432" w14:paraId="1DAB05E0" w14:textId="77777777">
        <w:tc>
          <w:tcPr>
            <w:tcW w:w="2660" w:type="dxa"/>
            <w:shd w:val="solid" w:color="auto" w:fill="auto"/>
            <w:vAlign w:val="center"/>
          </w:tcPr>
          <w:p w:rsidRPr="00982097" w:rsidR="00AB6E75" w:rsidP="00A95432" w:rsidRDefault="00AB6E75" w14:paraId="1DAB05DE" w14:textId="77777777">
            <w:pPr>
              <w:rPr>
                <w:rFonts w:cs="Segoe UI"/>
                <w:b/>
                <w:bCs/>
                <w:caps/>
                <w:szCs w:val="20"/>
              </w:rPr>
            </w:pPr>
            <w:r w:rsidRPr="00982097">
              <w:rPr>
                <w:rFonts w:cs="Segoe UI"/>
                <w:b/>
                <w:bCs/>
                <w:szCs w:val="20"/>
              </w:rPr>
              <w:t>Employee Details:</w:t>
            </w:r>
          </w:p>
        </w:tc>
        <w:tc>
          <w:tcPr>
            <w:tcW w:w="6061" w:type="dxa"/>
            <w:tcBorders>
              <w:top w:val="nil"/>
              <w:right w:val="nil"/>
            </w:tcBorders>
            <w:vAlign w:val="center"/>
          </w:tcPr>
          <w:p w:rsidRPr="00982097" w:rsidR="00AB6E75" w:rsidP="00A95432" w:rsidRDefault="00AB6E75" w14:paraId="1DAB05DF" w14:textId="77777777">
            <w:pPr>
              <w:rPr>
                <w:rFonts w:cs="Segoe UI"/>
                <w:b/>
                <w:bCs/>
                <w:caps/>
                <w:szCs w:val="20"/>
              </w:rPr>
            </w:pPr>
          </w:p>
        </w:tc>
      </w:tr>
      <w:tr w:rsidRPr="00982097" w:rsidR="00AB6E75" w:rsidTr="00A95432" w14:paraId="1DAB05E3" w14:textId="77777777">
        <w:trPr>
          <w:trHeight w:val="425" w:hRule="exact"/>
        </w:trPr>
        <w:tc>
          <w:tcPr>
            <w:tcW w:w="2660" w:type="dxa"/>
            <w:vAlign w:val="center"/>
          </w:tcPr>
          <w:p w:rsidRPr="00982097" w:rsidR="00AB6E75" w:rsidP="00A95432" w:rsidRDefault="00AB6E75" w14:paraId="1DAB05E1" w14:textId="77777777">
            <w:pPr>
              <w:rPr>
                <w:rFonts w:cs="Segoe UI"/>
                <w:b/>
                <w:bCs/>
                <w:szCs w:val="20"/>
              </w:rPr>
            </w:pPr>
            <w:r w:rsidRPr="00982097">
              <w:rPr>
                <w:rFonts w:cs="Segoe UI"/>
                <w:b/>
                <w:bCs/>
                <w:szCs w:val="20"/>
              </w:rPr>
              <w:t>Employee Name:</w:t>
            </w:r>
          </w:p>
        </w:tc>
        <w:tc>
          <w:tcPr>
            <w:tcW w:w="6061" w:type="dxa"/>
            <w:vAlign w:val="center"/>
          </w:tcPr>
          <w:p w:rsidRPr="00982097" w:rsidR="00AB6E75" w:rsidP="00A95432" w:rsidRDefault="00AB6E75" w14:paraId="1DAB05E2" w14:textId="6F3B4730">
            <w:pPr>
              <w:rPr>
                <w:rFonts w:cs="Segoe UI"/>
                <w:b/>
                <w:bCs/>
                <w:caps/>
                <w:szCs w:val="20"/>
              </w:rPr>
            </w:pPr>
          </w:p>
        </w:tc>
      </w:tr>
      <w:tr w:rsidRPr="00982097" w:rsidR="00AB6E75" w:rsidTr="00A95432" w14:paraId="1DAB05E6" w14:textId="77777777">
        <w:trPr>
          <w:trHeight w:val="425" w:hRule="exact"/>
        </w:trPr>
        <w:tc>
          <w:tcPr>
            <w:tcW w:w="2660" w:type="dxa"/>
            <w:vAlign w:val="center"/>
          </w:tcPr>
          <w:p w:rsidRPr="00982097" w:rsidR="00AB6E75" w:rsidP="00A95432" w:rsidRDefault="00AB6E75" w14:paraId="1DAB05E4" w14:textId="77777777">
            <w:pPr>
              <w:rPr>
                <w:rFonts w:cs="Segoe UI"/>
                <w:b/>
                <w:bCs/>
                <w:szCs w:val="20"/>
              </w:rPr>
            </w:pPr>
            <w:r w:rsidRPr="00982097">
              <w:rPr>
                <w:rFonts w:cs="Segoe UI"/>
                <w:b/>
                <w:bCs/>
                <w:szCs w:val="20"/>
              </w:rPr>
              <w:t>Position:</w:t>
            </w:r>
          </w:p>
        </w:tc>
        <w:tc>
          <w:tcPr>
            <w:tcW w:w="6061" w:type="dxa"/>
            <w:vAlign w:val="center"/>
          </w:tcPr>
          <w:p w:rsidRPr="00982097" w:rsidR="00AB6E75" w:rsidP="00A95432" w:rsidRDefault="00AB6E75" w14:paraId="1DAB05E5" w14:textId="5026FC44">
            <w:pPr>
              <w:rPr>
                <w:rFonts w:cs="Segoe UI"/>
                <w:b/>
                <w:bCs/>
                <w:szCs w:val="20"/>
              </w:rPr>
            </w:pPr>
          </w:p>
        </w:tc>
      </w:tr>
      <w:tr w:rsidRPr="00982097" w:rsidR="00AB6E75" w:rsidTr="00A95432" w14:paraId="1DAB05E9" w14:textId="77777777">
        <w:trPr>
          <w:trHeight w:val="425" w:hRule="exact"/>
        </w:trPr>
        <w:tc>
          <w:tcPr>
            <w:tcW w:w="2660" w:type="dxa"/>
            <w:vAlign w:val="center"/>
          </w:tcPr>
          <w:p w:rsidRPr="00982097" w:rsidR="00AB6E75" w:rsidP="00A95432" w:rsidRDefault="00AB6E75" w14:paraId="1DAB05E7" w14:textId="77777777">
            <w:pPr>
              <w:rPr>
                <w:rFonts w:cs="Segoe UI"/>
                <w:b/>
                <w:bCs/>
                <w:szCs w:val="20"/>
              </w:rPr>
            </w:pPr>
            <w:r w:rsidRPr="00982097">
              <w:rPr>
                <w:rFonts w:cs="Segoe UI"/>
                <w:b/>
                <w:bCs/>
                <w:szCs w:val="20"/>
              </w:rPr>
              <w:t>Phone:</w:t>
            </w:r>
          </w:p>
        </w:tc>
        <w:tc>
          <w:tcPr>
            <w:tcW w:w="6061" w:type="dxa"/>
            <w:vAlign w:val="center"/>
          </w:tcPr>
          <w:p w:rsidRPr="00982097" w:rsidR="00AB6E75" w:rsidP="00A95432" w:rsidRDefault="00AB6E75" w14:paraId="1DAB05E8" w14:textId="02A8920D">
            <w:pPr>
              <w:rPr>
                <w:rFonts w:cs="Segoe UI"/>
                <w:b/>
                <w:bCs/>
                <w:szCs w:val="20"/>
              </w:rPr>
            </w:pPr>
          </w:p>
        </w:tc>
      </w:tr>
      <w:tr w:rsidRPr="00982097" w:rsidR="00AB6E75" w:rsidTr="00A95432" w14:paraId="1DAB05EC" w14:textId="77777777">
        <w:trPr>
          <w:trHeight w:val="425" w:hRule="exact"/>
        </w:trPr>
        <w:tc>
          <w:tcPr>
            <w:tcW w:w="2660" w:type="dxa"/>
            <w:vAlign w:val="center"/>
          </w:tcPr>
          <w:p w:rsidRPr="00982097" w:rsidR="00AB6E75" w:rsidP="00A95432" w:rsidRDefault="00AB6E75" w14:paraId="1DAB05EA" w14:textId="77777777">
            <w:pPr>
              <w:rPr>
                <w:rFonts w:cs="Segoe UI"/>
                <w:b/>
                <w:bCs/>
                <w:caps/>
                <w:szCs w:val="20"/>
              </w:rPr>
            </w:pPr>
            <w:r w:rsidRPr="00982097">
              <w:rPr>
                <w:rFonts w:cs="Segoe UI"/>
                <w:b/>
                <w:bCs/>
                <w:szCs w:val="20"/>
              </w:rPr>
              <w:t>Email:</w:t>
            </w:r>
          </w:p>
        </w:tc>
        <w:tc>
          <w:tcPr>
            <w:tcW w:w="6061" w:type="dxa"/>
            <w:vAlign w:val="center"/>
          </w:tcPr>
          <w:p w:rsidRPr="00982097" w:rsidR="00AB6E75" w:rsidP="00A95432" w:rsidRDefault="00AB6E75" w14:paraId="1DAB05EB" w14:textId="17F7ABEE">
            <w:pPr>
              <w:rPr>
                <w:rFonts w:cs="Segoe UI"/>
                <w:b/>
                <w:bCs/>
                <w:szCs w:val="20"/>
              </w:rPr>
            </w:pPr>
          </w:p>
        </w:tc>
      </w:tr>
    </w:tbl>
    <w:p w:rsidRPr="00AB6E75" w:rsidR="00AB6E75" w:rsidP="00AB6E75" w:rsidRDefault="00AB6E75" w14:paraId="1DAB05ED" w14:textId="77777777">
      <w:pPr>
        <w:rPr>
          <w:rFonts w:cs="Segoe UI"/>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041"/>
        <w:gridCol w:w="6928"/>
      </w:tblGrid>
      <w:tr w:rsidRPr="00982097" w:rsidR="00AB6E75" w:rsidTr="00A95432" w14:paraId="1DAB05F0" w14:textId="77777777">
        <w:tc>
          <w:tcPr>
            <w:tcW w:w="2660" w:type="dxa"/>
            <w:shd w:val="solid" w:color="auto" w:fill="auto"/>
            <w:vAlign w:val="center"/>
          </w:tcPr>
          <w:p w:rsidRPr="00982097" w:rsidR="00AB6E75" w:rsidP="00A95432" w:rsidRDefault="00AB6E75" w14:paraId="1DAB05EE" w14:textId="77777777">
            <w:pPr>
              <w:rPr>
                <w:rFonts w:cs="Segoe UI"/>
                <w:b/>
                <w:bCs/>
                <w:caps/>
                <w:szCs w:val="20"/>
              </w:rPr>
            </w:pPr>
            <w:r w:rsidRPr="00982097">
              <w:rPr>
                <w:rFonts w:cs="Segoe UI"/>
                <w:b/>
                <w:bCs/>
                <w:szCs w:val="20"/>
              </w:rPr>
              <w:t>Supervisor Details:</w:t>
            </w:r>
          </w:p>
        </w:tc>
        <w:tc>
          <w:tcPr>
            <w:tcW w:w="6061" w:type="dxa"/>
            <w:tcBorders>
              <w:top w:val="nil"/>
              <w:right w:val="nil"/>
            </w:tcBorders>
            <w:vAlign w:val="center"/>
          </w:tcPr>
          <w:p w:rsidRPr="00982097" w:rsidR="00AB6E75" w:rsidP="00A95432" w:rsidRDefault="00AB6E75" w14:paraId="1DAB05EF" w14:textId="77777777">
            <w:pPr>
              <w:rPr>
                <w:rFonts w:cs="Segoe UI"/>
                <w:b/>
                <w:bCs/>
                <w:caps/>
                <w:szCs w:val="20"/>
              </w:rPr>
            </w:pPr>
          </w:p>
        </w:tc>
      </w:tr>
      <w:tr w:rsidRPr="00982097" w:rsidR="00AB6E75" w:rsidTr="00A95432" w14:paraId="1DAB05F3" w14:textId="77777777">
        <w:trPr>
          <w:trHeight w:val="425" w:hRule="exact"/>
        </w:trPr>
        <w:tc>
          <w:tcPr>
            <w:tcW w:w="2660" w:type="dxa"/>
            <w:vAlign w:val="center"/>
          </w:tcPr>
          <w:p w:rsidRPr="00982097" w:rsidR="00AB6E75" w:rsidP="00A95432" w:rsidRDefault="00AB6E75" w14:paraId="1DAB05F1" w14:textId="77777777">
            <w:pPr>
              <w:rPr>
                <w:rFonts w:cs="Segoe UI"/>
                <w:b/>
                <w:bCs/>
                <w:szCs w:val="20"/>
              </w:rPr>
            </w:pPr>
            <w:r w:rsidRPr="00982097">
              <w:rPr>
                <w:rFonts w:cs="Segoe UI"/>
                <w:b/>
                <w:bCs/>
                <w:szCs w:val="20"/>
              </w:rPr>
              <w:t>Supervisor Name:</w:t>
            </w:r>
          </w:p>
        </w:tc>
        <w:tc>
          <w:tcPr>
            <w:tcW w:w="6061" w:type="dxa"/>
            <w:vAlign w:val="center"/>
          </w:tcPr>
          <w:p w:rsidRPr="00982097" w:rsidR="00AB6E75" w:rsidP="00A95432" w:rsidRDefault="00AB6E75" w14:paraId="1DAB05F2" w14:textId="60AA98A9">
            <w:pPr>
              <w:rPr>
                <w:rFonts w:cs="Segoe UI"/>
                <w:b/>
                <w:bCs/>
                <w:caps/>
                <w:szCs w:val="20"/>
              </w:rPr>
            </w:pPr>
          </w:p>
        </w:tc>
      </w:tr>
      <w:tr w:rsidRPr="00982097" w:rsidR="00AB6E75" w:rsidTr="00A95432" w14:paraId="1DAB05F6" w14:textId="77777777">
        <w:trPr>
          <w:trHeight w:val="425" w:hRule="exact"/>
        </w:trPr>
        <w:tc>
          <w:tcPr>
            <w:tcW w:w="2660" w:type="dxa"/>
            <w:vAlign w:val="center"/>
          </w:tcPr>
          <w:p w:rsidRPr="00982097" w:rsidR="00AB6E75" w:rsidP="00A95432" w:rsidRDefault="00AB6E75" w14:paraId="1DAB05F4" w14:textId="77777777">
            <w:pPr>
              <w:rPr>
                <w:rFonts w:cs="Segoe UI"/>
                <w:b/>
                <w:bCs/>
                <w:szCs w:val="20"/>
              </w:rPr>
            </w:pPr>
            <w:r w:rsidRPr="00982097">
              <w:rPr>
                <w:rFonts w:cs="Segoe UI"/>
                <w:b/>
                <w:bCs/>
                <w:szCs w:val="20"/>
              </w:rPr>
              <w:t>Position:</w:t>
            </w:r>
          </w:p>
        </w:tc>
        <w:tc>
          <w:tcPr>
            <w:tcW w:w="6061" w:type="dxa"/>
            <w:vAlign w:val="center"/>
          </w:tcPr>
          <w:p w:rsidRPr="00982097" w:rsidR="00AB6E75" w:rsidP="00A95432" w:rsidRDefault="00AB6E75" w14:paraId="1DAB05F5" w14:textId="0BAF65C3">
            <w:pPr>
              <w:rPr>
                <w:rFonts w:cs="Segoe UI"/>
                <w:b/>
                <w:bCs/>
                <w:szCs w:val="20"/>
              </w:rPr>
            </w:pPr>
          </w:p>
        </w:tc>
      </w:tr>
      <w:tr w:rsidRPr="00982097" w:rsidR="00AB6E75" w:rsidTr="00A95432" w14:paraId="1DAB05F9" w14:textId="77777777">
        <w:trPr>
          <w:trHeight w:val="425" w:hRule="exact"/>
        </w:trPr>
        <w:tc>
          <w:tcPr>
            <w:tcW w:w="2660" w:type="dxa"/>
            <w:vAlign w:val="center"/>
          </w:tcPr>
          <w:p w:rsidRPr="00982097" w:rsidR="00AB6E75" w:rsidP="00A95432" w:rsidRDefault="00AB6E75" w14:paraId="1DAB05F7" w14:textId="77777777">
            <w:pPr>
              <w:rPr>
                <w:rFonts w:cs="Segoe UI"/>
                <w:b/>
                <w:bCs/>
                <w:szCs w:val="20"/>
              </w:rPr>
            </w:pPr>
            <w:r w:rsidRPr="00982097">
              <w:rPr>
                <w:rFonts w:cs="Segoe UI"/>
                <w:b/>
                <w:bCs/>
                <w:szCs w:val="20"/>
              </w:rPr>
              <w:t>Phone:</w:t>
            </w:r>
          </w:p>
        </w:tc>
        <w:tc>
          <w:tcPr>
            <w:tcW w:w="6061" w:type="dxa"/>
            <w:vAlign w:val="center"/>
          </w:tcPr>
          <w:p w:rsidRPr="00982097" w:rsidR="00AB6E75" w:rsidP="00A95432" w:rsidRDefault="00AB6E75" w14:paraId="1DAB05F8" w14:textId="62DF9F90">
            <w:pPr>
              <w:rPr>
                <w:rFonts w:cs="Segoe UI"/>
                <w:b/>
                <w:bCs/>
                <w:szCs w:val="20"/>
              </w:rPr>
            </w:pPr>
          </w:p>
        </w:tc>
      </w:tr>
      <w:tr w:rsidRPr="00982097" w:rsidR="00AB6E75" w:rsidTr="00A95432" w14:paraId="1DAB05FC" w14:textId="77777777">
        <w:trPr>
          <w:trHeight w:val="425" w:hRule="exact"/>
        </w:trPr>
        <w:tc>
          <w:tcPr>
            <w:tcW w:w="2660" w:type="dxa"/>
            <w:vAlign w:val="center"/>
          </w:tcPr>
          <w:p w:rsidRPr="00982097" w:rsidR="00AB6E75" w:rsidP="00A95432" w:rsidRDefault="00AB6E75" w14:paraId="1DAB05FA" w14:textId="77777777">
            <w:pPr>
              <w:rPr>
                <w:rFonts w:cs="Segoe UI"/>
                <w:b/>
                <w:bCs/>
                <w:caps/>
                <w:szCs w:val="20"/>
              </w:rPr>
            </w:pPr>
            <w:r w:rsidRPr="00982097">
              <w:rPr>
                <w:rFonts w:cs="Segoe UI"/>
                <w:b/>
                <w:bCs/>
                <w:szCs w:val="20"/>
              </w:rPr>
              <w:t>Email:</w:t>
            </w:r>
          </w:p>
        </w:tc>
        <w:tc>
          <w:tcPr>
            <w:tcW w:w="6061" w:type="dxa"/>
            <w:vAlign w:val="center"/>
          </w:tcPr>
          <w:p w:rsidRPr="00982097" w:rsidR="00AB6E75" w:rsidP="00A95432" w:rsidRDefault="00AB6E75" w14:paraId="1DAB05FB" w14:textId="37F93A38">
            <w:pPr>
              <w:rPr>
                <w:rFonts w:cs="Segoe UI"/>
                <w:b/>
                <w:bCs/>
                <w:szCs w:val="20"/>
              </w:rPr>
            </w:pPr>
          </w:p>
        </w:tc>
      </w:tr>
    </w:tbl>
    <w:p w:rsidRPr="00AB6E75" w:rsidR="00AB6E75" w:rsidP="0E7FEBB4" w:rsidRDefault="00AB6E75" w14:paraId="1DAB05FD" w14:textId="77777777" w14:noSpellErr="1">
      <w:pPr>
        <w:rPr>
          <w:rFonts w:cs="Segoe UI"/>
        </w:rPr>
      </w:pPr>
    </w:p>
    <w:p w:rsidR="008802DB" w:rsidP="0E7FEBB4" w:rsidRDefault="008802DB" w14:paraId="32785878" w14:textId="7E4ED205">
      <w:pPr>
        <w:pStyle w:val="Normal"/>
        <w:rPr>
          <w:rFonts w:cs="Segoe UI"/>
        </w:rPr>
      </w:pPr>
      <w:r w:rsidRPr="0E7FEBB4" w:rsidR="008802DB">
        <w:rPr>
          <w:rFonts w:cs="Segoe UI"/>
          <w:b w:val="1"/>
          <w:bCs w:val="1"/>
        </w:rPr>
        <w:t>WHS CHECKLIST</w:t>
      </w:r>
    </w:p>
    <w:tbl>
      <w:tblPr>
        <w:tblW w:w="99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7738"/>
        <w:gridCol w:w="2231"/>
      </w:tblGrid>
      <w:tr w:rsidRPr="00982097" w:rsidR="00AB6E75" w:rsidTr="0E7FEBB4" w14:paraId="1DAB0602" w14:textId="77777777">
        <w:trPr>
          <w:trHeight w:val="300"/>
        </w:trPr>
        <w:tc>
          <w:tcPr>
            <w:tcW w:w="9969" w:type="dxa"/>
            <w:gridSpan w:val="2"/>
            <w:tcMar/>
            <w:vAlign w:val="center"/>
          </w:tcPr>
          <w:p w:rsidRPr="00982097" w:rsidR="00AB6E75" w:rsidP="00A95432" w:rsidRDefault="00AB6E75" w14:paraId="1DAB0601" w14:textId="77777777">
            <w:pPr>
              <w:rPr>
                <w:rFonts w:cs="Segoe UI"/>
                <w:szCs w:val="20"/>
              </w:rPr>
            </w:pPr>
            <w:r w:rsidRPr="00982097">
              <w:rPr>
                <w:rFonts w:cs="Segoe UI"/>
                <w:b/>
                <w:bCs/>
                <w:szCs w:val="20"/>
              </w:rPr>
              <w:t>CHAIR</w:t>
            </w:r>
          </w:p>
        </w:tc>
      </w:tr>
      <w:tr w:rsidRPr="00982097" w:rsidR="00AB6E75" w:rsidTr="0E7FEBB4" w14:paraId="1DAB0605" w14:textId="77777777">
        <w:trPr>
          <w:trHeight w:val="662" w:hRule="exact"/>
        </w:trPr>
        <w:tc>
          <w:tcPr>
            <w:tcW w:w="7738" w:type="dxa"/>
            <w:tcMar/>
            <w:vAlign w:val="center"/>
          </w:tcPr>
          <w:p w:rsidRPr="00982097" w:rsidR="00AB6E75" w:rsidP="00A95432" w:rsidRDefault="00AB6E75" w14:paraId="1DAB0603" w14:textId="77777777">
            <w:pPr>
              <w:rPr>
                <w:rFonts w:cs="Segoe UI"/>
                <w:b/>
                <w:bCs/>
                <w:szCs w:val="20"/>
              </w:rPr>
            </w:pPr>
            <w:r w:rsidRPr="00982097">
              <w:rPr>
                <w:rFonts w:cs="Segoe UI"/>
                <w:szCs w:val="20"/>
              </w:rPr>
              <w:t>The chair is easily adjusted from a seated position (Seat back height &amp; angle, seat height)</w:t>
            </w:r>
          </w:p>
        </w:tc>
        <w:tc>
          <w:tcPr>
            <w:tcW w:w="2231" w:type="dxa"/>
            <w:tcMar/>
            <w:vAlign w:val="center"/>
          </w:tcPr>
          <w:p w:rsidRPr="00982097" w:rsidR="00AB6E75" w:rsidP="00A95432" w:rsidRDefault="00AB6E75" w14:paraId="1DAB0604" w14:textId="77777777">
            <w:pPr>
              <w:rPr>
                <w:rFonts w:cs="Segoe UI"/>
                <w:caps/>
                <w:sz w:val="16"/>
                <w:szCs w:val="20"/>
              </w:rPr>
            </w:pP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Yes   </w:t>
            </w: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No   </w:t>
            </w:r>
            <w:r w:rsidRPr="00982097">
              <w:rPr>
                <w:rFonts w:cs="Segoe UI"/>
                <w:sz w:val="16"/>
                <w:szCs w:val="20"/>
              </w:rPr>
              <w:fldChar w:fldCharType="begin">
                <w:ffData>
                  <w:name w:val="Check2"/>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N/A</w:t>
            </w:r>
          </w:p>
        </w:tc>
      </w:tr>
      <w:tr w:rsidRPr="00982097" w:rsidR="00AB6E75" w:rsidTr="0E7FEBB4" w14:paraId="1DAB0608" w14:textId="77777777">
        <w:trPr>
          <w:trHeight w:val="668" w:hRule="exact"/>
        </w:trPr>
        <w:tc>
          <w:tcPr>
            <w:tcW w:w="7738" w:type="dxa"/>
            <w:tcMar/>
            <w:vAlign w:val="center"/>
          </w:tcPr>
          <w:p w:rsidRPr="00982097" w:rsidR="00AB6E75" w:rsidP="00A95432" w:rsidRDefault="00AB6E75" w14:paraId="1DAB0606" w14:textId="77777777">
            <w:pPr>
              <w:rPr>
                <w:rFonts w:cs="Segoe UI"/>
                <w:b/>
                <w:bCs/>
                <w:szCs w:val="20"/>
              </w:rPr>
            </w:pPr>
            <w:r w:rsidRPr="00982097">
              <w:rPr>
                <w:rFonts w:cs="Segoe UI"/>
                <w:szCs w:val="20"/>
              </w:rPr>
              <w:t>The seat back is adjusted so the lumbar support of the chair supports the lower back</w:t>
            </w:r>
          </w:p>
        </w:tc>
        <w:tc>
          <w:tcPr>
            <w:tcW w:w="2231" w:type="dxa"/>
            <w:tcMar/>
            <w:vAlign w:val="center"/>
          </w:tcPr>
          <w:p w:rsidRPr="00982097" w:rsidR="00AB6E75" w:rsidP="00A95432" w:rsidRDefault="00AB6E75" w14:paraId="1DAB0607" w14:textId="77777777">
            <w:pPr>
              <w:rPr>
                <w:rFonts w:cs="Segoe UI"/>
                <w:caps/>
                <w:sz w:val="16"/>
                <w:szCs w:val="20"/>
              </w:rPr>
            </w:pP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Yes   </w:t>
            </w: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No   </w:t>
            </w:r>
            <w:r w:rsidRPr="00982097">
              <w:rPr>
                <w:rFonts w:cs="Segoe UI"/>
                <w:sz w:val="16"/>
                <w:szCs w:val="20"/>
              </w:rPr>
              <w:fldChar w:fldCharType="begin">
                <w:ffData>
                  <w:name w:val="Check2"/>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N/A</w:t>
            </w:r>
          </w:p>
        </w:tc>
      </w:tr>
      <w:tr w:rsidRPr="00982097" w:rsidR="00AB6E75" w:rsidTr="0E7FEBB4" w14:paraId="1DAB060B" w14:textId="77777777">
        <w:trPr>
          <w:trHeight w:val="674" w:hRule="exact"/>
        </w:trPr>
        <w:tc>
          <w:tcPr>
            <w:tcW w:w="7738" w:type="dxa"/>
            <w:tcMar/>
            <w:vAlign w:val="center"/>
          </w:tcPr>
          <w:p w:rsidRPr="00982097" w:rsidR="00AB6E75" w:rsidP="00A95432" w:rsidRDefault="00AB6E75" w14:paraId="1DAB0609" w14:textId="77777777">
            <w:pPr>
              <w:rPr>
                <w:rFonts w:cs="Segoe UI"/>
                <w:b/>
                <w:bCs/>
                <w:szCs w:val="20"/>
              </w:rPr>
            </w:pPr>
            <w:r w:rsidRPr="00982097">
              <w:rPr>
                <w:rFonts w:cs="Segoe UI"/>
                <w:szCs w:val="20"/>
              </w:rPr>
              <w:t>The forearms and wrists are parallel to the floor or angled down slightly when chair height adjusted</w:t>
            </w:r>
          </w:p>
        </w:tc>
        <w:tc>
          <w:tcPr>
            <w:tcW w:w="2231" w:type="dxa"/>
            <w:tcMar/>
            <w:vAlign w:val="center"/>
          </w:tcPr>
          <w:p w:rsidRPr="00982097" w:rsidR="00AB6E75" w:rsidP="00A95432" w:rsidRDefault="00AB6E75" w14:paraId="1DAB060A" w14:textId="77777777">
            <w:pPr>
              <w:rPr>
                <w:rFonts w:cs="Segoe UI"/>
                <w:caps/>
                <w:sz w:val="16"/>
                <w:szCs w:val="20"/>
              </w:rPr>
            </w:pP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Yes   </w:t>
            </w: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No   </w:t>
            </w:r>
            <w:r w:rsidRPr="00982097">
              <w:rPr>
                <w:rFonts w:cs="Segoe UI"/>
                <w:sz w:val="16"/>
                <w:szCs w:val="20"/>
              </w:rPr>
              <w:fldChar w:fldCharType="begin">
                <w:ffData>
                  <w:name w:val="Check2"/>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N/A</w:t>
            </w:r>
          </w:p>
        </w:tc>
      </w:tr>
      <w:tr w:rsidRPr="00982097" w:rsidR="00AB6E75" w:rsidTr="0E7FEBB4" w14:paraId="1DAB060E" w14:textId="77777777">
        <w:trPr>
          <w:trHeight w:val="425" w:hRule="exact"/>
        </w:trPr>
        <w:tc>
          <w:tcPr>
            <w:tcW w:w="7738" w:type="dxa"/>
            <w:tcMar/>
            <w:vAlign w:val="center"/>
          </w:tcPr>
          <w:p w:rsidRPr="00982097" w:rsidR="00AB6E75" w:rsidP="00A95432" w:rsidRDefault="00AB6E75" w14:paraId="1DAB060C" w14:textId="77777777">
            <w:pPr>
              <w:rPr>
                <w:rFonts w:cs="Segoe UI"/>
                <w:b/>
                <w:bCs/>
                <w:caps/>
                <w:szCs w:val="20"/>
              </w:rPr>
            </w:pPr>
            <w:r w:rsidRPr="00982097">
              <w:rPr>
                <w:rFonts w:cs="Segoe UI"/>
                <w:szCs w:val="20"/>
              </w:rPr>
              <w:t>When chair height is adjusted appropriately, the feet are positioned on the ground</w:t>
            </w:r>
          </w:p>
        </w:tc>
        <w:tc>
          <w:tcPr>
            <w:tcW w:w="2231" w:type="dxa"/>
            <w:tcMar/>
            <w:vAlign w:val="center"/>
          </w:tcPr>
          <w:p w:rsidRPr="00982097" w:rsidR="00AB6E75" w:rsidP="00A95432" w:rsidRDefault="00AB6E75" w14:paraId="1DAB060D" w14:textId="77777777">
            <w:pPr>
              <w:rPr>
                <w:rFonts w:cs="Segoe UI"/>
                <w:caps/>
                <w:sz w:val="16"/>
                <w:szCs w:val="20"/>
              </w:rPr>
            </w:pP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Yes   </w:t>
            </w: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No   </w:t>
            </w:r>
            <w:r w:rsidRPr="00982097">
              <w:rPr>
                <w:rFonts w:cs="Segoe UI"/>
                <w:sz w:val="16"/>
                <w:szCs w:val="20"/>
              </w:rPr>
              <w:fldChar w:fldCharType="begin">
                <w:ffData>
                  <w:name w:val="Check2"/>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N/A</w:t>
            </w:r>
          </w:p>
        </w:tc>
      </w:tr>
      <w:tr w:rsidRPr="00982097" w:rsidR="00AB6E75" w:rsidTr="0E7FEBB4" w14:paraId="1DAB0611" w14:textId="77777777">
        <w:trPr>
          <w:trHeight w:val="425" w:hRule="exact"/>
        </w:trPr>
        <w:tc>
          <w:tcPr>
            <w:tcW w:w="7738" w:type="dxa"/>
            <w:tcMar/>
            <w:vAlign w:val="center"/>
          </w:tcPr>
          <w:p w:rsidRPr="00982097" w:rsidR="00AB6E75" w:rsidP="00A95432" w:rsidRDefault="00AB6E75" w14:paraId="1DAB060F" w14:textId="77777777">
            <w:pPr>
              <w:rPr>
                <w:rFonts w:cs="Segoe UI"/>
                <w:szCs w:val="20"/>
              </w:rPr>
            </w:pPr>
            <w:r w:rsidRPr="00982097">
              <w:rPr>
                <w:rFonts w:cs="Segoe UI"/>
                <w:szCs w:val="20"/>
              </w:rPr>
              <w:t xml:space="preserve">If feet are not positioned on the ground, a </w:t>
            </w:r>
            <w:proofErr w:type="gramStart"/>
            <w:r w:rsidRPr="00982097">
              <w:rPr>
                <w:rFonts w:cs="Segoe UI"/>
                <w:szCs w:val="20"/>
              </w:rPr>
              <w:t>foot rest</w:t>
            </w:r>
            <w:proofErr w:type="gramEnd"/>
            <w:r w:rsidRPr="00982097">
              <w:rPr>
                <w:rFonts w:cs="Segoe UI"/>
                <w:szCs w:val="20"/>
              </w:rPr>
              <w:t xml:space="preserve"> is provided</w:t>
            </w:r>
          </w:p>
        </w:tc>
        <w:tc>
          <w:tcPr>
            <w:tcW w:w="2231" w:type="dxa"/>
            <w:tcMar/>
            <w:vAlign w:val="center"/>
          </w:tcPr>
          <w:p w:rsidRPr="00982097" w:rsidR="00AB6E75" w:rsidP="00A95432" w:rsidRDefault="00AB6E75" w14:paraId="1DAB0610" w14:textId="77777777">
            <w:pPr>
              <w:rPr>
                <w:rFonts w:cs="Segoe UI"/>
                <w:caps/>
                <w:sz w:val="16"/>
                <w:szCs w:val="20"/>
              </w:rPr>
            </w:pP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Yes   </w:t>
            </w: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No   </w:t>
            </w:r>
            <w:r w:rsidRPr="00982097">
              <w:rPr>
                <w:rFonts w:cs="Segoe UI"/>
                <w:sz w:val="16"/>
                <w:szCs w:val="20"/>
              </w:rPr>
              <w:fldChar w:fldCharType="begin">
                <w:ffData>
                  <w:name w:val="Check2"/>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N/A</w:t>
            </w:r>
          </w:p>
        </w:tc>
      </w:tr>
      <w:tr w:rsidRPr="00982097" w:rsidR="00AB6E75" w:rsidTr="0E7FEBB4" w14:paraId="1DAB0614" w14:textId="77777777">
        <w:trPr>
          <w:trHeight w:val="425" w:hRule="exact"/>
        </w:trPr>
        <w:tc>
          <w:tcPr>
            <w:tcW w:w="7738" w:type="dxa"/>
            <w:tcMar/>
            <w:vAlign w:val="center"/>
          </w:tcPr>
          <w:p w:rsidRPr="00982097" w:rsidR="00AB6E75" w:rsidP="00A95432" w:rsidRDefault="00AB6E75" w14:paraId="1DAB0612" w14:textId="77777777">
            <w:pPr>
              <w:rPr>
                <w:rFonts w:cs="Segoe UI"/>
                <w:szCs w:val="20"/>
              </w:rPr>
            </w:pPr>
            <w:r w:rsidRPr="00982097">
              <w:rPr>
                <w:rFonts w:cs="Segoe UI"/>
                <w:szCs w:val="20"/>
              </w:rPr>
              <w:t>Seat back angle is adjusted so user is in an upright position when using keyboard</w:t>
            </w:r>
          </w:p>
        </w:tc>
        <w:tc>
          <w:tcPr>
            <w:tcW w:w="2231" w:type="dxa"/>
            <w:tcMar/>
            <w:vAlign w:val="center"/>
          </w:tcPr>
          <w:p w:rsidRPr="00982097" w:rsidR="00AB6E75" w:rsidP="00A95432" w:rsidRDefault="00AB6E75" w14:paraId="1DAB0613" w14:textId="77777777">
            <w:pPr>
              <w:rPr>
                <w:rFonts w:cs="Segoe UI"/>
                <w:caps/>
                <w:sz w:val="16"/>
                <w:szCs w:val="20"/>
              </w:rPr>
            </w:pP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Yes   </w:t>
            </w: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No   </w:t>
            </w:r>
            <w:r w:rsidRPr="00982097">
              <w:rPr>
                <w:rFonts w:cs="Segoe UI"/>
                <w:sz w:val="16"/>
                <w:szCs w:val="20"/>
              </w:rPr>
              <w:fldChar w:fldCharType="begin">
                <w:ffData>
                  <w:name w:val="Check2"/>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N/A</w:t>
            </w:r>
          </w:p>
        </w:tc>
      </w:tr>
      <w:tr w:rsidRPr="00982097" w:rsidR="00AB6E75" w:rsidTr="0E7FEBB4" w14:paraId="1DAB0616" w14:textId="77777777">
        <w:trPr>
          <w:trHeight w:val="300"/>
        </w:trPr>
        <w:tc>
          <w:tcPr>
            <w:tcW w:w="9969" w:type="dxa"/>
            <w:gridSpan w:val="2"/>
            <w:tcMar/>
            <w:vAlign w:val="center"/>
          </w:tcPr>
          <w:p w:rsidRPr="00982097" w:rsidR="00AB6E75" w:rsidP="00A95432" w:rsidRDefault="00AB6E75" w14:paraId="1DAB0615" w14:textId="77777777">
            <w:pPr>
              <w:rPr>
                <w:rFonts w:cs="Segoe UI"/>
                <w:b/>
                <w:bCs/>
                <w:szCs w:val="20"/>
              </w:rPr>
            </w:pPr>
            <w:r w:rsidRPr="00982097">
              <w:rPr>
                <w:rFonts w:cs="Segoe UI"/>
                <w:b/>
                <w:bCs/>
                <w:szCs w:val="20"/>
              </w:rPr>
              <w:t>WORKSTATION DESK</w:t>
            </w:r>
          </w:p>
        </w:tc>
      </w:tr>
      <w:tr w:rsidRPr="00982097" w:rsidR="00AB6E75" w:rsidTr="0E7FEBB4" w14:paraId="1DAB0619" w14:textId="77777777">
        <w:trPr>
          <w:trHeight w:val="674" w:hRule="exact"/>
        </w:trPr>
        <w:tc>
          <w:tcPr>
            <w:tcW w:w="7738" w:type="dxa"/>
            <w:tcMar/>
            <w:vAlign w:val="center"/>
          </w:tcPr>
          <w:p w:rsidRPr="00982097" w:rsidR="00AB6E75" w:rsidP="00A95432" w:rsidRDefault="00AB6E75" w14:paraId="1DAB0617" w14:textId="77777777">
            <w:pPr>
              <w:rPr>
                <w:rFonts w:cs="Segoe UI"/>
                <w:szCs w:val="20"/>
              </w:rPr>
            </w:pPr>
            <w:r w:rsidRPr="00982097">
              <w:rPr>
                <w:rFonts w:cs="Segoe UI"/>
                <w:szCs w:val="20"/>
              </w:rPr>
              <w:t>Desk is large enough for the completion of mixed tasks (computer and reading / writing)</w:t>
            </w:r>
          </w:p>
        </w:tc>
        <w:tc>
          <w:tcPr>
            <w:tcW w:w="2231" w:type="dxa"/>
            <w:tcMar/>
            <w:vAlign w:val="center"/>
          </w:tcPr>
          <w:p w:rsidRPr="00982097" w:rsidR="00AB6E75" w:rsidP="00A95432" w:rsidRDefault="00E60E9D" w14:paraId="1DAB0618" w14:textId="11F9C9C9">
            <w:pPr>
              <w:rPr>
                <w:rFonts w:cs="Segoe UI"/>
                <w:caps/>
                <w:sz w:val="16"/>
                <w:szCs w:val="20"/>
              </w:rPr>
            </w:pPr>
            <w:r>
              <w:rPr>
                <w:rFonts w:cs="Segoe UI"/>
                <w:sz w:val="16"/>
                <w:szCs w:val="20"/>
              </w:rPr>
              <w:fldChar w:fldCharType="begin">
                <w:ffData>
                  <w:name w:val="Check1"/>
                  <w:enabled/>
                  <w:calcOnExit w:val="0"/>
                  <w:checkBox>
                    <w:sizeAuto/>
                    <w:default w:val="0"/>
                  </w:checkBox>
                </w:ffData>
              </w:fldChar>
            </w:r>
            <w:bookmarkStart w:name="Check1" w:id="33"/>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bookmarkEnd w:id="33"/>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1C" w14:textId="77777777">
        <w:trPr>
          <w:trHeight w:val="425" w:hRule="exact"/>
        </w:trPr>
        <w:tc>
          <w:tcPr>
            <w:tcW w:w="7738" w:type="dxa"/>
            <w:tcMar/>
            <w:vAlign w:val="center"/>
          </w:tcPr>
          <w:p w:rsidRPr="00982097" w:rsidR="00AB6E75" w:rsidP="00A95432" w:rsidRDefault="00AB6E75" w14:paraId="1DAB061A" w14:textId="77777777">
            <w:pPr>
              <w:rPr>
                <w:rFonts w:cs="Segoe UI"/>
                <w:szCs w:val="20"/>
              </w:rPr>
            </w:pPr>
            <w:r w:rsidRPr="00982097">
              <w:rPr>
                <w:rFonts w:cs="Segoe UI"/>
                <w:szCs w:val="20"/>
              </w:rPr>
              <w:t>Desk is between 680mm and 735 mm high</w:t>
            </w:r>
          </w:p>
        </w:tc>
        <w:tc>
          <w:tcPr>
            <w:tcW w:w="2231" w:type="dxa"/>
            <w:tcMar/>
            <w:vAlign w:val="center"/>
          </w:tcPr>
          <w:p w:rsidRPr="00982097" w:rsidR="00AB6E75" w:rsidP="00A95432" w:rsidRDefault="00E60E9D" w14:paraId="1DAB061B" w14:textId="038B6790">
            <w:pPr>
              <w:rPr>
                <w:rFonts w:cs="Segoe UI"/>
                <w:cap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20" w14:textId="77777777">
        <w:trPr>
          <w:trHeight w:val="718" w:hRule="exact"/>
        </w:trPr>
        <w:tc>
          <w:tcPr>
            <w:tcW w:w="7738" w:type="dxa"/>
            <w:tcMar/>
            <w:vAlign w:val="center"/>
          </w:tcPr>
          <w:p w:rsidRPr="00982097" w:rsidR="00AB6E75" w:rsidP="00A95432" w:rsidRDefault="00AB6E75" w14:paraId="1DAB061D" w14:textId="77777777">
            <w:pPr>
              <w:rPr>
                <w:rFonts w:cs="Segoe UI"/>
                <w:szCs w:val="20"/>
              </w:rPr>
            </w:pPr>
            <w:r w:rsidRPr="00982097">
              <w:rPr>
                <w:rFonts w:cs="Segoe UI"/>
                <w:szCs w:val="20"/>
              </w:rPr>
              <w:t xml:space="preserve">User </w:t>
            </w:r>
            <w:proofErr w:type="gramStart"/>
            <w:r w:rsidRPr="00982097">
              <w:rPr>
                <w:rFonts w:cs="Segoe UI"/>
                <w:szCs w:val="20"/>
              </w:rPr>
              <w:t>is able to</w:t>
            </w:r>
            <w:proofErr w:type="gramEnd"/>
            <w:r w:rsidRPr="00982097">
              <w:rPr>
                <w:rFonts w:cs="Segoe UI"/>
                <w:szCs w:val="20"/>
              </w:rPr>
              <w:t xml:space="preserve"> sit close to workstation without any impediment</w:t>
            </w:r>
          </w:p>
          <w:p w:rsidRPr="00982097" w:rsidR="00AB6E75" w:rsidP="00A95432" w:rsidRDefault="00AB6E75" w14:paraId="1DAB061E" w14:textId="77777777">
            <w:pPr>
              <w:rPr>
                <w:rFonts w:cs="Segoe UI"/>
                <w:szCs w:val="20"/>
              </w:rPr>
            </w:pPr>
            <w:r w:rsidRPr="00982097">
              <w:rPr>
                <w:rFonts w:cs="Segoe UI"/>
                <w:szCs w:val="20"/>
              </w:rPr>
              <w:t>(Check that the desktop is thin, chair arms are not in the way, clear leg room)</w:t>
            </w:r>
          </w:p>
        </w:tc>
        <w:tc>
          <w:tcPr>
            <w:tcW w:w="2231" w:type="dxa"/>
            <w:tcMar/>
            <w:vAlign w:val="center"/>
          </w:tcPr>
          <w:p w:rsidRPr="00982097" w:rsidR="00AB6E75" w:rsidP="00A95432" w:rsidRDefault="00E60E9D" w14:paraId="1DAB061F" w14:textId="45AEA0EF">
            <w:pPr>
              <w:rPr>
                <w:rFonts w:cs="Segoe UI"/>
                <w:cap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23" w14:textId="77777777">
        <w:trPr>
          <w:trHeight w:val="983" w:hRule="exact"/>
        </w:trPr>
        <w:tc>
          <w:tcPr>
            <w:tcW w:w="7738" w:type="dxa"/>
            <w:tcMar/>
            <w:vAlign w:val="center"/>
          </w:tcPr>
          <w:p w:rsidRPr="00982097" w:rsidR="00AB6E75" w:rsidP="00A95432" w:rsidRDefault="00AB6E75" w14:paraId="1DAB0621" w14:textId="77777777">
            <w:pPr>
              <w:rPr>
                <w:rFonts w:cs="Segoe UI"/>
                <w:spacing w:val="-4"/>
                <w:szCs w:val="20"/>
              </w:rPr>
            </w:pPr>
            <w:r w:rsidRPr="00982097">
              <w:rPr>
                <w:rFonts w:cs="Segoe UI"/>
                <w:spacing w:val="-4"/>
                <w:szCs w:val="20"/>
              </w:rPr>
              <w:t>If documents are regularly referred to, they can be positioned &amp; supported (</w:t>
            </w:r>
            <w:proofErr w:type="spellStart"/>
            <w:r w:rsidRPr="00982097">
              <w:rPr>
                <w:rFonts w:cs="Segoe UI"/>
                <w:spacing w:val="-4"/>
                <w:szCs w:val="20"/>
              </w:rPr>
              <w:t>ie</w:t>
            </w:r>
            <w:proofErr w:type="spellEnd"/>
            <w:r w:rsidRPr="00982097">
              <w:rPr>
                <w:rFonts w:cs="Segoe UI"/>
                <w:spacing w:val="-4"/>
                <w:szCs w:val="20"/>
              </w:rPr>
              <w:t>. use of document holder, or desk slope) to avoid unnecessary neck movement (looking sideways / downwards).</w:t>
            </w:r>
          </w:p>
        </w:tc>
        <w:tc>
          <w:tcPr>
            <w:tcW w:w="2231" w:type="dxa"/>
            <w:tcMar/>
            <w:vAlign w:val="center"/>
          </w:tcPr>
          <w:p w:rsidRPr="00982097" w:rsidR="00AB6E75" w:rsidP="00A95432" w:rsidRDefault="00E60E9D" w14:paraId="1DAB0622" w14:textId="5D61061A">
            <w:pPr>
              <w:rPr>
                <w:rFonts w:cs="Segoe UI"/>
                <w:cap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25" w14:textId="77777777">
        <w:trPr>
          <w:trHeight w:val="300"/>
        </w:trPr>
        <w:tc>
          <w:tcPr>
            <w:tcW w:w="9969" w:type="dxa"/>
            <w:gridSpan w:val="2"/>
            <w:tcMar/>
            <w:vAlign w:val="center"/>
          </w:tcPr>
          <w:p w:rsidRPr="00982097" w:rsidR="00AB6E75" w:rsidP="00A95432" w:rsidRDefault="00AB6E75" w14:paraId="1DAB0624" w14:textId="77777777">
            <w:pPr>
              <w:rPr>
                <w:rFonts w:cs="Segoe UI"/>
                <w:b/>
                <w:bCs/>
                <w:szCs w:val="20"/>
              </w:rPr>
            </w:pPr>
            <w:r w:rsidRPr="00982097">
              <w:rPr>
                <w:rFonts w:cs="Segoe UI"/>
                <w:b/>
                <w:bCs/>
                <w:szCs w:val="20"/>
              </w:rPr>
              <w:t>MONITOR</w:t>
            </w:r>
          </w:p>
        </w:tc>
      </w:tr>
      <w:tr w:rsidRPr="00982097" w:rsidR="00AB6E75" w:rsidTr="0E7FEBB4" w14:paraId="1DAB0628" w14:textId="77777777">
        <w:trPr>
          <w:trHeight w:val="425" w:hRule="exact"/>
        </w:trPr>
        <w:tc>
          <w:tcPr>
            <w:tcW w:w="7738" w:type="dxa"/>
            <w:tcMar/>
            <w:vAlign w:val="center"/>
          </w:tcPr>
          <w:p w:rsidRPr="00982097" w:rsidR="00AB6E75" w:rsidP="00A95432" w:rsidRDefault="00AB6E75" w14:paraId="1DAB0626" w14:textId="77777777">
            <w:pPr>
              <w:rPr>
                <w:rFonts w:cs="Segoe UI"/>
                <w:szCs w:val="20"/>
              </w:rPr>
            </w:pPr>
            <w:r w:rsidRPr="00982097">
              <w:rPr>
                <w:rFonts w:cs="Segoe UI"/>
                <w:szCs w:val="20"/>
              </w:rPr>
              <w:lastRenderedPageBreak/>
              <w:t>Is positioned at approximately an arms distance when in an upright seated position</w:t>
            </w:r>
          </w:p>
        </w:tc>
        <w:tc>
          <w:tcPr>
            <w:tcW w:w="2231" w:type="dxa"/>
            <w:tcMar/>
            <w:vAlign w:val="center"/>
          </w:tcPr>
          <w:p w:rsidRPr="00982097" w:rsidR="00AB6E75" w:rsidP="00A95432" w:rsidRDefault="00E60E9D" w14:paraId="1DAB0627" w14:textId="47B9B1D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2B" w14:textId="77777777">
        <w:trPr>
          <w:trHeight w:val="612" w:hRule="exact"/>
        </w:trPr>
        <w:tc>
          <w:tcPr>
            <w:tcW w:w="7738" w:type="dxa"/>
            <w:tcMar/>
            <w:vAlign w:val="center"/>
          </w:tcPr>
          <w:p w:rsidRPr="00982097" w:rsidR="00AB6E75" w:rsidP="00A95432" w:rsidRDefault="00AB6E75" w14:paraId="1DAB0629" w14:textId="77777777">
            <w:pPr>
              <w:rPr>
                <w:rFonts w:cs="Segoe UI"/>
                <w:szCs w:val="20"/>
              </w:rPr>
            </w:pPr>
            <w:r w:rsidRPr="00982097">
              <w:rPr>
                <w:rFonts w:cs="Segoe UI"/>
                <w:szCs w:val="20"/>
              </w:rPr>
              <w:t>Is positioned at an appropriate height (</w:t>
            </w:r>
            <w:r w:rsidRPr="00982097">
              <w:rPr>
                <w:rFonts w:cs="Segoe UI"/>
                <w:i/>
                <w:iCs/>
                <w:szCs w:val="20"/>
              </w:rPr>
              <w:t>neck remains in a neutral position</w:t>
            </w:r>
            <w:r w:rsidRPr="00982097">
              <w:rPr>
                <w:rFonts w:cs="Segoe UI"/>
                <w:szCs w:val="20"/>
              </w:rPr>
              <w:t xml:space="preserve"> - </w:t>
            </w:r>
            <w:r w:rsidRPr="00982097">
              <w:rPr>
                <w:rFonts w:cs="Segoe UI"/>
                <w:i/>
                <w:iCs/>
                <w:szCs w:val="20"/>
              </w:rPr>
              <w:t>not required to look upwards or downwards to view monitor</w:t>
            </w:r>
            <w:r w:rsidRPr="00982097">
              <w:rPr>
                <w:rFonts w:cs="Segoe UI"/>
                <w:szCs w:val="20"/>
              </w:rPr>
              <w:t>)</w:t>
            </w:r>
          </w:p>
        </w:tc>
        <w:tc>
          <w:tcPr>
            <w:tcW w:w="2231" w:type="dxa"/>
            <w:tcMar/>
            <w:vAlign w:val="center"/>
          </w:tcPr>
          <w:p w:rsidRPr="00982097" w:rsidR="00AB6E75" w:rsidP="00A95432" w:rsidRDefault="00E60E9D" w14:paraId="1DAB062A" w14:textId="0FC9E58A">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2E" w14:textId="77777777">
        <w:trPr>
          <w:trHeight w:val="425" w:hRule="exact"/>
        </w:trPr>
        <w:tc>
          <w:tcPr>
            <w:tcW w:w="7738" w:type="dxa"/>
            <w:tcMar/>
            <w:vAlign w:val="center"/>
          </w:tcPr>
          <w:p w:rsidRPr="00982097" w:rsidR="00AB6E75" w:rsidP="00A95432" w:rsidRDefault="00AB6E75" w14:paraId="1DAB062C" w14:textId="77777777">
            <w:pPr>
              <w:rPr>
                <w:rFonts w:cs="Segoe UI"/>
                <w:szCs w:val="20"/>
              </w:rPr>
            </w:pPr>
            <w:r w:rsidRPr="00982097">
              <w:rPr>
                <w:rFonts w:cs="Segoe UI"/>
                <w:szCs w:val="20"/>
              </w:rPr>
              <w:t>If using a laptop, this is used on a raised platform</w:t>
            </w:r>
          </w:p>
        </w:tc>
        <w:tc>
          <w:tcPr>
            <w:tcW w:w="2231" w:type="dxa"/>
            <w:tcMar/>
            <w:vAlign w:val="center"/>
          </w:tcPr>
          <w:p w:rsidRPr="00982097" w:rsidR="00AB6E75" w:rsidP="00A95432" w:rsidRDefault="00E60E9D" w14:paraId="1DAB062D" w14:textId="0E1AF415">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31" w14:textId="77777777">
        <w:trPr>
          <w:trHeight w:val="557" w:hRule="exact"/>
        </w:trPr>
        <w:tc>
          <w:tcPr>
            <w:tcW w:w="7738" w:type="dxa"/>
            <w:tcMar/>
            <w:vAlign w:val="center"/>
          </w:tcPr>
          <w:p w:rsidRPr="00982097" w:rsidR="00AB6E75" w:rsidP="00A95432" w:rsidRDefault="00AB6E75" w14:paraId="1DAB062F" w14:textId="77777777">
            <w:pPr>
              <w:rPr>
                <w:rFonts w:cs="Segoe UI"/>
                <w:szCs w:val="20"/>
              </w:rPr>
            </w:pPr>
            <w:r w:rsidRPr="00982097">
              <w:rPr>
                <w:rFonts w:cs="Segoe UI"/>
                <w:szCs w:val="20"/>
              </w:rPr>
              <w:t>Monitor is positioned away from direct light sources and is free from glare / reflection</w:t>
            </w:r>
          </w:p>
        </w:tc>
        <w:tc>
          <w:tcPr>
            <w:tcW w:w="2231" w:type="dxa"/>
            <w:tcMar/>
            <w:vAlign w:val="center"/>
          </w:tcPr>
          <w:p w:rsidRPr="00982097" w:rsidR="00AB6E75" w:rsidP="00A95432" w:rsidRDefault="00E60E9D" w14:paraId="1DAB0630" w14:textId="309F09AE">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33" w14:textId="77777777">
        <w:trPr>
          <w:trHeight w:val="300"/>
        </w:trPr>
        <w:tc>
          <w:tcPr>
            <w:tcW w:w="9969" w:type="dxa"/>
            <w:gridSpan w:val="2"/>
            <w:tcMar/>
            <w:vAlign w:val="center"/>
          </w:tcPr>
          <w:p w:rsidRPr="00982097" w:rsidR="00AB6E75" w:rsidP="00A95432" w:rsidRDefault="00AB6E75" w14:paraId="1DAB0632" w14:textId="77777777">
            <w:pPr>
              <w:rPr>
                <w:rFonts w:cs="Segoe UI"/>
                <w:b/>
                <w:bCs/>
                <w:szCs w:val="20"/>
              </w:rPr>
            </w:pPr>
            <w:r w:rsidRPr="00982097">
              <w:rPr>
                <w:rFonts w:cs="Segoe UI"/>
                <w:b/>
                <w:bCs/>
                <w:szCs w:val="20"/>
              </w:rPr>
              <w:t>KEYBOARD AND MOUSE</w:t>
            </w:r>
          </w:p>
        </w:tc>
      </w:tr>
      <w:tr w:rsidRPr="00982097" w:rsidR="00AB6E75" w:rsidTr="0E7FEBB4" w14:paraId="1DAB0636" w14:textId="77777777">
        <w:trPr>
          <w:trHeight w:val="425" w:hRule="exact"/>
        </w:trPr>
        <w:tc>
          <w:tcPr>
            <w:tcW w:w="7738" w:type="dxa"/>
            <w:tcMar/>
            <w:vAlign w:val="center"/>
          </w:tcPr>
          <w:p w:rsidRPr="00982097" w:rsidR="00AB6E75" w:rsidP="00A95432" w:rsidRDefault="00AB6E75" w14:paraId="1DAB0634" w14:textId="77777777">
            <w:pPr>
              <w:rPr>
                <w:rFonts w:cs="Segoe UI"/>
                <w:szCs w:val="20"/>
              </w:rPr>
            </w:pPr>
            <w:r w:rsidRPr="00982097">
              <w:rPr>
                <w:rFonts w:cs="Segoe UI"/>
                <w:szCs w:val="20"/>
              </w:rPr>
              <w:t>Elbows remain close to side of body when keyboard and mouse are utilised</w:t>
            </w:r>
          </w:p>
        </w:tc>
        <w:tc>
          <w:tcPr>
            <w:tcW w:w="2231" w:type="dxa"/>
            <w:tcMar/>
            <w:vAlign w:val="center"/>
          </w:tcPr>
          <w:p w:rsidRPr="00982097" w:rsidR="00AB6E75" w:rsidP="00A95432" w:rsidRDefault="00E60E9D" w14:paraId="1DAB0635" w14:textId="0F4852AB">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39" w14:textId="77777777">
        <w:trPr>
          <w:trHeight w:val="425" w:hRule="exact"/>
        </w:trPr>
        <w:tc>
          <w:tcPr>
            <w:tcW w:w="7738" w:type="dxa"/>
            <w:tcMar/>
            <w:vAlign w:val="center"/>
          </w:tcPr>
          <w:p w:rsidRPr="00982097" w:rsidR="00AB6E75" w:rsidP="00A95432" w:rsidRDefault="00AB6E75" w14:paraId="1DAB0637" w14:textId="77777777">
            <w:pPr>
              <w:rPr>
                <w:rFonts w:cs="Segoe UI"/>
                <w:szCs w:val="20"/>
              </w:rPr>
            </w:pPr>
            <w:r w:rsidRPr="00982097">
              <w:rPr>
                <w:rFonts w:cs="Segoe UI"/>
                <w:szCs w:val="20"/>
              </w:rPr>
              <w:t>Mouse is at the same level as the keyboard</w:t>
            </w:r>
          </w:p>
        </w:tc>
        <w:tc>
          <w:tcPr>
            <w:tcW w:w="2231" w:type="dxa"/>
            <w:tcMar/>
            <w:vAlign w:val="center"/>
          </w:tcPr>
          <w:p w:rsidRPr="00982097" w:rsidR="00AB6E75" w:rsidP="00A95432" w:rsidRDefault="00E60E9D" w14:paraId="1DAB0638" w14:textId="3D146756">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3C" w14:textId="77777777">
        <w:trPr>
          <w:trHeight w:val="594" w:hRule="exact"/>
        </w:trPr>
        <w:tc>
          <w:tcPr>
            <w:tcW w:w="7738" w:type="dxa"/>
            <w:tcMar/>
            <w:vAlign w:val="center"/>
          </w:tcPr>
          <w:p w:rsidRPr="00982097" w:rsidR="00AB6E75" w:rsidP="00A95432" w:rsidRDefault="00AB6E75" w14:paraId="1DAB063A" w14:textId="77777777">
            <w:pPr>
              <w:rPr>
                <w:rFonts w:cs="Segoe UI"/>
                <w:szCs w:val="20"/>
              </w:rPr>
            </w:pPr>
            <w:r w:rsidRPr="00982097">
              <w:rPr>
                <w:rFonts w:cs="Segoe UI"/>
                <w:szCs w:val="20"/>
              </w:rPr>
              <w:t xml:space="preserve">Separate keyboard and mouse </w:t>
            </w:r>
            <w:proofErr w:type="gramStart"/>
            <w:r w:rsidRPr="00982097">
              <w:rPr>
                <w:rFonts w:cs="Segoe UI"/>
                <w:szCs w:val="20"/>
              </w:rPr>
              <w:t>is</w:t>
            </w:r>
            <w:proofErr w:type="gramEnd"/>
            <w:r w:rsidRPr="00982097">
              <w:rPr>
                <w:rFonts w:cs="Segoe UI"/>
                <w:szCs w:val="20"/>
              </w:rPr>
              <w:t xml:space="preserve"> used if utilising laptop computer for extended periods</w:t>
            </w:r>
          </w:p>
        </w:tc>
        <w:tc>
          <w:tcPr>
            <w:tcW w:w="2231" w:type="dxa"/>
            <w:tcMar/>
            <w:vAlign w:val="center"/>
          </w:tcPr>
          <w:p w:rsidRPr="00982097" w:rsidR="00AB6E75" w:rsidP="00A95432" w:rsidRDefault="00E60E9D" w14:paraId="1DAB063B" w14:textId="51F7D368">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3E" w14:textId="77777777">
        <w:trPr>
          <w:trHeight w:val="300"/>
        </w:trPr>
        <w:tc>
          <w:tcPr>
            <w:tcW w:w="9969" w:type="dxa"/>
            <w:gridSpan w:val="2"/>
            <w:tcMar/>
            <w:vAlign w:val="center"/>
          </w:tcPr>
          <w:p w:rsidRPr="00982097" w:rsidR="00AB6E75" w:rsidP="00A95432" w:rsidRDefault="00AB6E75" w14:paraId="1DAB063D" w14:textId="77777777">
            <w:pPr>
              <w:rPr>
                <w:rFonts w:cs="Segoe UI"/>
                <w:b/>
                <w:bCs/>
                <w:szCs w:val="20"/>
              </w:rPr>
            </w:pPr>
            <w:r w:rsidRPr="00982097">
              <w:rPr>
                <w:rFonts w:cs="Segoe UI"/>
                <w:b/>
                <w:bCs/>
                <w:szCs w:val="20"/>
              </w:rPr>
              <w:t>WORK ENVIRONMENT</w:t>
            </w:r>
          </w:p>
        </w:tc>
      </w:tr>
      <w:tr w:rsidRPr="00982097" w:rsidR="00AB6E75" w:rsidTr="0E7FEBB4" w14:paraId="1DAB0641" w14:textId="77777777">
        <w:trPr>
          <w:trHeight w:val="425" w:hRule="exact"/>
        </w:trPr>
        <w:tc>
          <w:tcPr>
            <w:tcW w:w="7738" w:type="dxa"/>
            <w:tcMar/>
            <w:vAlign w:val="center"/>
          </w:tcPr>
          <w:p w:rsidRPr="00982097" w:rsidR="00AB6E75" w:rsidP="00A95432" w:rsidRDefault="00AB6E75" w14:paraId="1DAB063F" w14:textId="77777777">
            <w:pPr>
              <w:rPr>
                <w:rFonts w:cs="Segoe UI"/>
                <w:szCs w:val="20"/>
              </w:rPr>
            </w:pPr>
            <w:r w:rsidRPr="00982097">
              <w:rPr>
                <w:rFonts w:cs="Segoe UI"/>
                <w:szCs w:val="20"/>
              </w:rPr>
              <w:t>Lighting is adequate (able to read / refer to documentation without eye strain)</w:t>
            </w:r>
          </w:p>
        </w:tc>
        <w:tc>
          <w:tcPr>
            <w:tcW w:w="2231" w:type="dxa"/>
            <w:tcMar/>
            <w:vAlign w:val="center"/>
          </w:tcPr>
          <w:p w:rsidRPr="00982097" w:rsidR="00AB6E75" w:rsidP="00A95432" w:rsidRDefault="00E60E9D" w14:paraId="1DAB0640" w14:textId="5DC84567">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44" w14:textId="77777777">
        <w:trPr>
          <w:trHeight w:val="425" w:hRule="exact"/>
        </w:trPr>
        <w:tc>
          <w:tcPr>
            <w:tcW w:w="7738" w:type="dxa"/>
            <w:tcMar/>
            <w:vAlign w:val="center"/>
          </w:tcPr>
          <w:p w:rsidRPr="00982097" w:rsidR="00AB6E75" w:rsidP="00A95432" w:rsidRDefault="00AB6E75" w14:paraId="1DAB0642" w14:textId="77777777">
            <w:pPr>
              <w:rPr>
                <w:rFonts w:cs="Segoe UI"/>
                <w:szCs w:val="20"/>
              </w:rPr>
            </w:pPr>
            <w:r w:rsidRPr="00982097">
              <w:rPr>
                <w:rFonts w:cs="Segoe UI"/>
                <w:szCs w:val="20"/>
              </w:rPr>
              <w:t>Noise levels are not distracting from task concentration</w:t>
            </w:r>
          </w:p>
        </w:tc>
        <w:tc>
          <w:tcPr>
            <w:tcW w:w="2231" w:type="dxa"/>
            <w:tcMar/>
            <w:vAlign w:val="center"/>
          </w:tcPr>
          <w:p w:rsidRPr="00982097" w:rsidR="00AB6E75" w:rsidP="00A95432" w:rsidRDefault="00E60E9D" w14:paraId="1DAB0643" w14:textId="6E5A68FB">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47" w14:textId="77777777">
        <w:trPr>
          <w:trHeight w:val="425" w:hRule="exact"/>
        </w:trPr>
        <w:tc>
          <w:tcPr>
            <w:tcW w:w="7738" w:type="dxa"/>
            <w:tcMar/>
            <w:vAlign w:val="center"/>
          </w:tcPr>
          <w:p w:rsidRPr="00982097" w:rsidR="00AB6E75" w:rsidP="00A95432" w:rsidRDefault="00AB6E75" w14:paraId="1DAB0645" w14:textId="77777777">
            <w:pPr>
              <w:rPr>
                <w:rFonts w:cs="Segoe UI"/>
                <w:szCs w:val="20"/>
              </w:rPr>
            </w:pPr>
            <w:r w:rsidRPr="00982097">
              <w:rPr>
                <w:rFonts w:cs="Segoe UI"/>
                <w:szCs w:val="20"/>
              </w:rPr>
              <w:t>Ventilation (natural or artificial) is adequate</w:t>
            </w:r>
          </w:p>
        </w:tc>
        <w:tc>
          <w:tcPr>
            <w:tcW w:w="2231" w:type="dxa"/>
            <w:tcMar/>
            <w:vAlign w:val="center"/>
          </w:tcPr>
          <w:p w:rsidRPr="00982097" w:rsidR="00AB6E75" w:rsidP="00A95432" w:rsidRDefault="00E60E9D" w14:paraId="1DAB0646" w14:textId="07B4E7F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530678" w:rsidTr="0E7FEBB4" w14:paraId="629C246D" w14:textId="77777777">
        <w:trPr>
          <w:trHeight w:val="666" w:hRule="exact"/>
        </w:trPr>
        <w:tc>
          <w:tcPr>
            <w:tcW w:w="7738" w:type="dxa"/>
            <w:tcMar/>
            <w:vAlign w:val="center"/>
          </w:tcPr>
          <w:p w:rsidRPr="00982097" w:rsidR="00530678" w:rsidP="00530678" w:rsidRDefault="00530678" w14:paraId="16FA8752" w14:textId="0AD8C3FD">
            <w:pPr>
              <w:rPr>
                <w:rFonts w:cs="Segoe UI"/>
                <w:szCs w:val="20"/>
              </w:rPr>
            </w:pPr>
            <w:r>
              <w:rPr>
                <w:rFonts w:cs="Segoe UI"/>
                <w:szCs w:val="20"/>
              </w:rPr>
              <w:t>Appropriate internet connectivity and bandwidth are available to participate in online work activities fully</w:t>
            </w:r>
            <w:r w:rsidRPr="00530678">
              <w:rPr>
                <w:rFonts w:cs="Segoe UI"/>
                <w:szCs w:val="20"/>
              </w:rPr>
              <w:t>.</w:t>
            </w:r>
            <w:r>
              <w:rPr>
                <w:rFonts w:ascii="Arial" w:hAnsi="Arial" w:eastAsia="Calibri" w:cs="Arial"/>
              </w:rPr>
              <w:t xml:space="preserve">  </w:t>
            </w:r>
          </w:p>
        </w:tc>
        <w:tc>
          <w:tcPr>
            <w:tcW w:w="2231" w:type="dxa"/>
            <w:tcMar/>
            <w:vAlign w:val="center"/>
          </w:tcPr>
          <w:p w:rsidRPr="00982097" w:rsidR="00530678" w:rsidP="00A95432" w:rsidRDefault="00E60E9D" w14:paraId="24260BB7" w14:textId="6EEA18A1">
            <w:pPr>
              <w:rPr>
                <w:rFonts w:cs="Segoe UI"/>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530678">
              <w:rPr>
                <w:rFonts w:cs="Segoe UI"/>
                <w:sz w:val="16"/>
                <w:szCs w:val="20"/>
              </w:rPr>
              <w:t xml:space="preserve"> Yes   </w:t>
            </w:r>
            <w:r w:rsidRPr="00982097" w:rsidR="00530678">
              <w:rPr>
                <w:rFonts w:cs="Segoe UI"/>
                <w:sz w:val="16"/>
                <w:szCs w:val="20"/>
              </w:rPr>
              <w:fldChar w:fldCharType="begin">
                <w:ffData>
                  <w:name w:val="Check1"/>
                  <w:enabled/>
                  <w:calcOnExit w:val="0"/>
                  <w:checkBox>
                    <w:sizeAuto/>
                    <w:default w:val="0"/>
                  </w:checkBox>
                </w:ffData>
              </w:fldChar>
            </w:r>
            <w:r w:rsidRPr="00982097" w:rsidR="00530678">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530678">
              <w:rPr>
                <w:rFonts w:cs="Segoe UI"/>
                <w:sz w:val="16"/>
                <w:szCs w:val="20"/>
              </w:rPr>
              <w:fldChar w:fldCharType="end"/>
            </w:r>
            <w:r w:rsidRPr="00982097" w:rsidR="00530678">
              <w:rPr>
                <w:rFonts w:cs="Segoe UI"/>
                <w:sz w:val="16"/>
                <w:szCs w:val="20"/>
              </w:rPr>
              <w:t xml:space="preserve"> No   </w:t>
            </w:r>
            <w:r w:rsidRPr="00982097" w:rsidR="00530678">
              <w:rPr>
                <w:rFonts w:cs="Segoe UI"/>
                <w:sz w:val="16"/>
                <w:szCs w:val="20"/>
              </w:rPr>
              <w:fldChar w:fldCharType="begin">
                <w:ffData>
                  <w:name w:val="Check2"/>
                  <w:enabled/>
                  <w:calcOnExit w:val="0"/>
                  <w:checkBox>
                    <w:sizeAuto/>
                    <w:default w:val="0"/>
                  </w:checkBox>
                </w:ffData>
              </w:fldChar>
            </w:r>
            <w:r w:rsidRPr="00982097" w:rsidR="00530678">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530678">
              <w:rPr>
                <w:rFonts w:cs="Segoe UI"/>
                <w:sz w:val="16"/>
                <w:szCs w:val="20"/>
              </w:rPr>
              <w:fldChar w:fldCharType="end"/>
            </w:r>
            <w:r w:rsidRPr="00982097" w:rsidR="00530678">
              <w:rPr>
                <w:rFonts w:cs="Segoe UI"/>
                <w:sz w:val="16"/>
                <w:szCs w:val="20"/>
              </w:rPr>
              <w:t xml:space="preserve"> N/A</w:t>
            </w:r>
          </w:p>
        </w:tc>
      </w:tr>
      <w:tr w:rsidRPr="00982097" w:rsidR="00AB6E75" w:rsidTr="0E7FEBB4" w14:paraId="1DAB0649" w14:textId="77777777">
        <w:trPr>
          <w:trHeight w:val="425" w:hRule="exact"/>
        </w:trPr>
        <w:tc>
          <w:tcPr>
            <w:tcW w:w="9969" w:type="dxa"/>
            <w:gridSpan w:val="2"/>
            <w:tcMar/>
            <w:vAlign w:val="center"/>
          </w:tcPr>
          <w:p w:rsidRPr="00982097" w:rsidR="00AB6E75" w:rsidP="00A95432" w:rsidRDefault="00AB6E75" w14:paraId="1DAB0648" w14:textId="77777777">
            <w:pPr>
              <w:rPr>
                <w:rFonts w:cs="Segoe UI"/>
                <w:b/>
                <w:bCs/>
                <w:szCs w:val="20"/>
              </w:rPr>
            </w:pPr>
            <w:r w:rsidRPr="00982097">
              <w:rPr>
                <w:rFonts w:cs="Segoe UI"/>
                <w:b/>
                <w:bCs/>
                <w:szCs w:val="20"/>
              </w:rPr>
              <w:t>DATE COMPLETED:</w:t>
            </w:r>
          </w:p>
        </w:tc>
      </w:tr>
    </w:tbl>
    <w:p w:rsidRPr="00AB6E75" w:rsidR="00AB6E75" w:rsidP="00AB6E75" w:rsidRDefault="00AB6E75" w14:paraId="1DAB064A" w14:textId="77777777">
      <w:pPr>
        <w:rPr>
          <w:rFonts w:cs="Segoe UI"/>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041"/>
        <w:gridCol w:w="6928"/>
      </w:tblGrid>
      <w:tr w:rsidRPr="00982097" w:rsidR="00AB6E75" w:rsidTr="0E7FEBB4" w14:paraId="1DAB064D" w14:textId="77777777">
        <w:tc>
          <w:tcPr>
            <w:tcW w:w="2660" w:type="dxa"/>
            <w:shd w:val="clear" w:color="auto" w:fill="auto"/>
            <w:tcMar/>
            <w:vAlign w:val="center"/>
          </w:tcPr>
          <w:p w:rsidRPr="00982097" w:rsidR="00AB6E75" w:rsidP="00A95432" w:rsidRDefault="00AB6E75" w14:paraId="1DAB064B" w14:textId="77777777">
            <w:pPr>
              <w:rPr>
                <w:rFonts w:cs="Segoe UI"/>
                <w:b/>
                <w:bCs/>
                <w:caps/>
                <w:szCs w:val="20"/>
              </w:rPr>
            </w:pPr>
            <w:r w:rsidRPr="00982097">
              <w:rPr>
                <w:rFonts w:cs="Segoe UI"/>
                <w:b/>
                <w:bCs/>
                <w:szCs w:val="20"/>
              </w:rPr>
              <w:t>Actions or equipment required:</w:t>
            </w:r>
          </w:p>
        </w:tc>
        <w:tc>
          <w:tcPr>
            <w:tcW w:w="6061" w:type="dxa"/>
            <w:tcBorders>
              <w:top w:val="nil"/>
              <w:right w:val="nil"/>
            </w:tcBorders>
            <w:tcMar/>
            <w:vAlign w:val="center"/>
          </w:tcPr>
          <w:p w:rsidRPr="00982097" w:rsidR="00AB6E75" w:rsidP="00A95432" w:rsidRDefault="00AB6E75" w14:paraId="1DAB064C" w14:textId="77777777">
            <w:pPr>
              <w:rPr>
                <w:rFonts w:cs="Segoe UI"/>
                <w:b/>
                <w:bCs/>
                <w:caps/>
                <w:szCs w:val="20"/>
              </w:rPr>
            </w:pPr>
          </w:p>
        </w:tc>
      </w:tr>
      <w:tr w:rsidRPr="00982097" w:rsidR="00AB6E75" w:rsidTr="0E7FEBB4" w14:paraId="1DAB0658" w14:textId="77777777">
        <w:tc>
          <w:tcPr>
            <w:tcW w:w="8721" w:type="dxa"/>
            <w:gridSpan w:val="2"/>
            <w:tcMar/>
            <w:vAlign w:val="center"/>
          </w:tcPr>
          <w:p w:rsidRPr="00982097" w:rsidR="00AB6E75" w:rsidP="00A95432" w:rsidRDefault="00AB6E75" w14:paraId="1DAB064E" w14:textId="77777777">
            <w:pPr>
              <w:spacing w:before="120"/>
              <w:rPr>
                <w:rFonts w:cs="Segoe UI"/>
                <w:szCs w:val="20"/>
              </w:rPr>
            </w:pPr>
            <w:r w:rsidRPr="00982097">
              <w:rPr>
                <w:rFonts w:cs="Segoe UI"/>
                <w:szCs w:val="20"/>
              </w:rPr>
              <w:t>List any actions or equipment (</w:t>
            </w:r>
            <w:proofErr w:type="spellStart"/>
            <w:r w:rsidRPr="00982097">
              <w:rPr>
                <w:rFonts w:cs="Segoe UI"/>
                <w:szCs w:val="20"/>
              </w:rPr>
              <w:t>eg.</w:t>
            </w:r>
            <w:proofErr w:type="spellEnd"/>
            <w:r w:rsidRPr="00982097">
              <w:rPr>
                <w:rFonts w:cs="Segoe UI"/>
                <w:szCs w:val="20"/>
              </w:rPr>
              <w:t xml:space="preserve"> document holder, monitor stand) or modifications (</w:t>
            </w:r>
            <w:proofErr w:type="spellStart"/>
            <w:r w:rsidRPr="00982097">
              <w:rPr>
                <w:rFonts w:cs="Segoe UI"/>
                <w:szCs w:val="20"/>
              </w:rPr>
              <w:t>eg.</w:t>
            </w:r>
            <w:proofErr w:type="spellEnd"/>
            <w:r w:rsidRPr="00982097">
              <w:rPr>
                <w:rFonts w:cs="Segoe UI"/>
                <w:szCs w:val="20"/>
              </w:rPr>
              <w:t xml:space="preserve"> workstation adjustments) required:</w:t>
            </w:r>
          </w:p>
          <w:p w:rsidRPr="00982097" w:rsidR="00AB6E75" w:rsidP="00A95432" w:rsidRDefault="00AB6E75" w14:paraId="1DAB064F" w14:textId="77777777">
            <w:pPr>
              <w:rPr>
                <w:rFonts w:cs="Segoe UI"/>
                <w:szCs w:val="20"/>
              </w:rPr>
            </w:pPr>
          </w:p>
          <w:p w:rsidRPr="00982097" w:rsidR="00AB6E75" w:rsidP="00A95432" w:rsidRDefault="00AB6E75" w14:paraId="1DAB0650" w14:textId="77777777">
            <w:pPr>
              <w:rPr>
                <w:rFonts w:cs="Segoe UI"/>
                <w:szCs w:val="20"/>
              </w:rPr>
            </w:pPr>
          </w:p>
          <w:p w:rsidRPr="00982097" w:rsidR="00AB6E75" w:rsidP="0E7FEBB4" w:rsidRDefault="00AB6E75" w14:paraId="1DAB0654" w14:noSpellErr="1" w14:textId="7BB15494">
            <w:pPr>
              <w:pStyle w:val="Normal"/>
              <w:rPr>
                <w:rFonts w:cs="Segoe UI"/>
              </w:rPr>
            </w:pPr>
          </w:p>
          <w:p w:rsidRPr="00982097" w:rsidR="00AB6E75" w:rsidP="00A95432" w:rsidRDefault="00AB6E75" w14:paraId="1DAB0655" w14:textId="77777777">
            <w:pPr>
              <w:rPr>
                <w:rFonts w:cs="Segoe UI"/>
                <w:szCs w:val="20"/>
              </w:rPr>
            </w:pPr>
          </w:p>
          <w:p w:rsidRPr="00982097" w:rsidR="00AB6E75" w:rsidP="0E7FEBB4" w:rsidRDefault="00AB6E75" w14:paraId="1DAB0656" w14:textId="77777777" w14:noSpellErr="1">
            <w:pPr>
              <w:rPr>
                <w:rFonts w:cs="Segoe UI"/>
              </w:rPr>
            </w:pPr>
          </w:p>
          <w:p w:rsidR="0E7FEBB4" w:rsidP="0E7FEBB4" w:rsidRDefault="0E7FEBB4" w14:paraId="5EF0CE38" w14:textId="68997EFE">
            <w:pPr>
              <w:pStyle w:val="Normal"/>
              <w:rPr>
                <w:rFonts w:cs="Segoe UI"/>
              </w:rPr>
            </w:pPr>
          </w:p>
          <w:p w:rsidRPr="00982097" w:rsidR="00AB6E75" w:rsidP="00A95432" w:rsidRDefault="00AB6E75" w14:paraId="1DAB0657" w14:textId="77777777">
            <w:pPr>
              <w:rPr>
                <w:rFonts w:cs="Segoe UI"/>
                <w:szCs w:val="20"/>
              </w:rPr>
            </w:pPr>
          </w:p>
        </w:tc>
      </w:tr>
    </w:tbl>
    <w:p w:rsidRPr="00AB6E75" w:rsidR="00AB6E75" w:rsidP="00AB6E75" w:rsidRDefault="00AB6E75" w14:paraId="1DAB0659" w14:textId="77777777">
      <w:pPr>
        <w:rPr>
          <w:rFonts w:cs="Segoe UI"/>
          <w:szCs w:val="20"/>
        </w:rPr>
      </w:pPr>
    </w:p>
    <w:p w:rsidR="38C651A8" w:rsidP="0E7FEBB4" w:rsidRDefault="38C651A8" w14:paraId="655D107C" w14:textId="529B6BBD">
      <w:pPr>
        <w:rPr>
          <w:rFonts w:ascii="Segoe UI" w:hAnsi="Segoe UI" w:eastAsia="Segoe UI" w:cs="Segoe UI"/>
          <w:b w:val="1"/>
          <w:bCs w:val="1"/>
          <w:sz w:val="20"/>
          <w:szCs w:val="20"/>
        </w:rPr>
      </w:pPr>
      <w:r w:rsidRPr="0E7FEBB4" w:rsidR="38C651A8">
        <w:rPr>
          <w:rFonts w:ascii="Segoe UI" w:hAnsi="Segoe UI" w:eastAsia="Segoe UI" w:cs="Segoe UI"/>
          <w:b w:val="1"/>
          <w:bCs w:val="1"/>
          <w:sz w:val="20"/>
          <w:szCs w:val="20"/>
        </w:rPr>
        <w:t>PRIVACY AND CONFIDENTIALITY CHECKLIST</w:t>
      </w:r>
    </w:p>
    <w:tbl>
      <w:tblPr>
        <w:tblStyle w:val="TableGrid"/>
        <w:tblW w:w="0" w:type="auto"/>
        <w:tblBorders>
          <w:top w:val="single" w:sz="6"/>
          <w:left w:val="single" w:sz="6"/>
          <w:bottom w:val="single" w:sz="6"/>
          <w:right w:val="single" w:sz="6"/>
        </w:tblBorders>
        <w:tblLayout w:type="fixed"/>
        <w:tblLook w:val="04A0" w:firstRow="1" w:lastRow="0" w:firstColumn="1" w:lastColumn="0" w:noHBand="0" w:noVBand="1"/>
      </w:tblPr>
      <w:tblGrid>
        <w:gridCol w:w="3540"/>
        <w:gridCol w:w="6338"/>
      </w:tblGrid>
      <w:tr w:rsidR="0E7FEBB4" w:rsidTr="0E7FEBB4" w14:paraId="3C8226C2">
        <w:trPr>
          <w:trHeight w:val="300"/>
        </w:trPr>
        <w:tc>
          <w:tcPr>
            <w:tcW w:w="9878" w:type="dxa"/>
            <w:gridSpan w:val="2"/>
            <w:shd w:val="clear" w:color="auto" w:fill="D9D9D9" w:themeFill="background1" w:themeFillShade="D9"/>
            <w:tcMar>
              <w:left w:w="105" w:type="dxa"/>
              <w:right w:w="105" w:type="dxa"/>
            </w:tcMar>
            <w:vAlign w:val="top"/>
          </w:tcPr>
          <w:p w:rsidR="0E7FEBB4" w:rsidP="0E7FEBB4" w:rsidRDefault="0E7FEBB4" w14:paraId="5C11358A" w14:textId="179B9038">
            <w:pPr>
              <w:spacing w:line="276" w:lineRule="auto"/>
              <w:jc w:val="both"/>
              <w:rPr>
                <w:rFonts w:ascii="Segoe UI" w:hAnsi="Segoe UI" w:eastAsia="Segoe UI" w:cs="Segoe UI"/>
                <w:b w:val="0"/>
                <w:bCs w:val="0"/>
                <w:i w:val="0"/>
                <w:iCs w:val="0"/>
                <w:caps w:val="0"/>
                <w:smallCaps w:val="0"/>
                <w:color w:val="000000" w:themeColor="text1" w:themeTint="FF" w:themeShade="FF"/>
                <w:sz w:val="20"/>
                <w:szCs w:val="20"/>
              </w:rPr>
            </w:pP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 xml:space="preserve">Privacy and confidentiality </w:t>
            </w: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is</w:t>
            </w: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 xml:space="preserve"> maintained</w:t>
            </w:r>
          </w:p>
        </w:tc>
      </w:tr>
      <w:tr w:rsidR="0E7FEBB4" w:rsidTr="0E7FEBB4" w14:paraId="18042EA8">
        <w:trPr>
          <w:trHeight w:val="930"/>
        </w:trPr>
        <w:tc>
          <w:tcPr>
            <w:tcW w:w="3540" w:type="dxa"/>
            <w:tcMar>
              <w:left w:w="105" w:type="dxa"/>
              <w:right w:w="105" w:type="dxa"/>
            </w:tcMar>
            <w:vAlign w:val="top"/>
          </w:tcPr>
          <w:p w:rsidR="0E7FEBB4" w:rsidP="0E7FEBB4" w:rsidRDefault="0E7FEBB4" w14:paraId="46A052DF" w14:textId="15B5DE7D">
            <w:pPr>
              <w:jc w:val="left"/>
              <w:rPr>
                <w:rFonts w:ascii="Segoe UI" w:hAnsi="Segoe UI" w:eastAsia="Segoe UI" w:cs="Segoe UI"/>
                <w:b w:val="0"/>
                <w:bCs w:val="0"/>
                <w:i w:val="0"/>
                <w:iCs w:val="0"/>
                <w:caps w:val="0"/>
                <w:smallCaps w:val="0"/>
                <w:color w:val="000000" w:themeColor="text1" w:themeTint="FF" w:themeShade="FF"/>
                <w:sz w:val="20"/>
                <w:szCs w:val="20"/>
              </w:rPr>
            </w:pP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I conduct my meetings in a room that is sound proofed, and/or I use headphones to ensure people that I am speaking with cannot be heard by others</w:t>
            </w:r>
          </w:p>
        </w:tc>
        <w:tc>
          <w:tcPr>
            <w:tcW w:w="6338" w:type="dxa"/>
            <w:tcMar>
              <w:left w:w="105" w:type="dxa"/>
              <w:right w:w="105" w:type="dxa"/>
            </w:tcMar>
            <w:vAlign w:val="top"/>
          </w:tcPr>
          <w:p w:rsidR="540773D5" w:rsidP="0E7FEBB4" w:rsidRDefault="540773D5" w14:paraId="1CF0ECDA" w14:textId="15830C1D">
            <w:pPr>
              <w:rPr>
                <w:rFonts w:ascii="Segoe UI" w:hAnsi="Segoe UI" w:eastAsia="Segoe UI" w:cs="Segoe UI"/>
                <w:b w:val="1"/>
                <w:bCs w:val="1"/>
                <w:sz w:val="20"/>
                <w:szCs w:val="20"/>
              </w:rPr>
            </w:pP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540773D5">
              <w:rPr>
                <w:rFonts w:ascii="Segoe UI" w:hAnsi="Segoe UI" w:eastAsia="Segoe UI" w:cs="Segoe UI"/>
                <w:sz w:val="20"/>
                <w:szCs w:val="20"/>
              </w:rPr>
              <w:t>Yes</w:t>
            </w:r>
            <w:r w:rsidRPr="0E7FEBB4" w:rsidR="540773D5">
              <w:rPr>
                <w:rFonts w:ascii="Segoe UI" w:hAnsi="Segoe UI" w:eastAsia="Segoe UI" w:cs="Segoe UI"/>
                <w:sz w:val="20"/>
                <w:szCs w:val="20"/>
              </w:rPr>
              <w:t xml:space="preserve">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540773D5">
              <w:rPr>
                <w:rFonts w:ascii="Segoe UI" w:hAnsi="Segoe UI" w:eastAsia="Segoe UI" w:cs="Segoe UI"/>
                <w:sz w:val="20"/>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540773D5">
              <w:rPr>
                <w:rFonts w:ascii="Segoe UI" w:hAnsi="Segoe UI" w:eastAsia="Segoe UI" w:cs="Segoe UI"/>
                <w:sz w:val="20"/>
                <w:szCs w:val="20"/>
              </w:rPr>
              <w:t xml:space="preserve"> N/A</w:t>
            </w:r>
          </w:p>
          <w:p w:rsidR="0E7FEBB4" w:rsidP="0E7FEBB4" w:rsidRDefault="0E7FEBB4" w14:paraId="798CE0D5" w14:textId="0150B35D">
            <w:pPr>
              <w:pStyle w:val="Normal"/>
              <w:spacing w:line="276" w:lineRule="auto"/>
              <w:jc w:val="both"/>
              <w:rPr>
                <w:rFonts w:ascii="Segoe UI" w:hAnsi="Segoe UI" w:eastAsia="Segoe UI" w:cs="Segoe UI"/>
                <w:b w:val="1"/>
                <w:bCs w:val="1"/>
                <w:i w:val="0"/>
                <w:iCs w:val="0"/>
                <w:caps w:val="0"/>
                <w:smallCaps w:val="0"/>
                <w:color w:val="000000" w:themeColor="text1" w:themeTint="FF" w:themeShade="FF"/>
                <w:sz w:val="20"/>
                <w:szCs w:val="20"/>
                <w:lang w:val="en-US"/>
              </w:rPr>
            </w:pPr>
          </w:p>
        </w:tc>
      </w:tr>
      <w:tr w:rsidR="0E7FEBB4" w:rsidTr="0E7FEBB4" w14:paraId="7CBD66B0">
        <w:trPr>
          <w:trHeight w:val="1050"/>
        </w:trPr>
        <w:tc>
          <w:tcPr>
            <w:tcW w:w="3540" w:type="dxa"/>
            <w:tcMar>
              <w:left w:w="105" w:type="dxa"/>
              <w:right w:w="105" w:type="dxa"/>
            </w:tcMar>
            <w:vAlign w:val="top"/>
          </w:tcPr>
          <w:p w:rsidR="0E7FEBB4" w:rsidP="0E7FEBB4" w:rsidRDefault="0E7FEBB4" w14:paraId="5651F340" w14:textId="1D2A642F">
            <w:pPr>
              <w:jc w:val="left"/>
              <w:rPr>
                <w:rFonts w:ascii="Segoe UI" w:hAnsi="Segoe UI" w:eastAsia="Segoe UI" w:cs="Segoe UI"/>
                <w:b w:val="0"/>
                <w:bCs w:val="0"/>
                <w:i w:val="0"/>
                <w:iCs w:val="0"/>
                <w:caps w:val="0"/>
                <w:smallCaps w:val="0"/>
                <w:color w:val="000000" w:themeColor="text1" w:themeTint="FF" w:themeShade="FF"/>
                <w:sz w:val="20"/>
                <w:szCs w:val="20"/>
              </w:rPr>
            </w:pP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Before </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proceeding</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 I routinely check in with my clients to ensure they are in a safe, comfortable space and reiterate privacy and confidentiality considerations</w:t>
            </w:r>
          </w:p>
        </w:tc>
        <w:tc>
          <w:tcPr>
            <w:tcW w:w="6338" w:type="dxa"/>
            <w:tcMar>
              <w:left w:w="105" w:type="dxa"/>
              <w:right w:w="105" w:type="dxa"/>
            </w:tcMar>
            <w:vAlign w:val="top"/>
          </w:tcPr>
          <w:p w:rsidR="089DDAE5" w:rsidP="0E7FEBB4" w:rsidRDefault="089DDAE5" w14:paraId="462D5621" w14:textId="47A47A68">
            <w:pPr>
              <w:rPr>
                <w:rFonts w:ascii="Segoe UI" w:hAnsi="Segoe UI" w:eastAsia="Segoe UI" w:cs="Segoe UI"/>
                <w:b w:val="1"/>
                <w:bCs w:val="1"/>
                <w:sz w:val="20"/>
                <w:szCs w:val="20"/>
              </w:rPr>
            </w:pP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089DDAE5">
              <w:rPr>
                <w:rFonts w:ascii="Segoe UI" w:hAnsi="Segoe UI" w:eastAsia="Segoe UI" w:cs="Segoe UI"/>
                <w:sz w:val="20"/>
                <w:szCs w:val="20"/>
              </w:rPr>
              <w:t>Yes</w:t>
            </w:r>
            <w:r w:rsidRPr="0E7FEBB4" w:rsidR="089DDAE5">
              <w:rPr>
                <w:rFonts w:ascii="Segoe UI" w:hAnsi="Segoe UI" w:eastAsia="Segoe UI" w:cs="Segoe UI"/>
                <w:sz w:val="20"/>
                <w:szCs w:val="20"/>
              </w:rPr>
              <w:t xml:space="preserve">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089DDAE5">
              <w:rPr>
                <w:rFonts w:ascii="Segoe UI" w:hAnsi="Segoe UI" w:eastAsia="Segoe UI" w:cs="Segoe UI"/>
                <w:sz w:val="20"/>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089DDAE5">
              <w:rPr>
                <w:rFonts w:ascii="Segoe UI" w:hAnsi="Segoe UI" w:eastAsia="Segoe UI" w:cs="Segoe UI"/>
                <w:sz w:val="20"/>
                <w:szCs w:val="20"/>
              </w:rPr>
              <w:t xml:space="preserve"> N/A</w:t>
            </w:r>
          </w:p>
          <w:p w:rsidR="0E7FEBB4" w:rsidP="0E7FEBB4" w:rsidRDefault="0E7FEBB4" w14:paraId="6369E2E1" w14:textId="276643D0">
            <w:pPr>
              <w:pStyle w:val="Normal"/>
              <w:spacing w:line="276" w:lineRule="auto"/>
              <w:jc w:val="both"/>
              <w:rPr>
                <w:rFonts w:ascii="Segoe UI" w:hAnsi="Segoe UI" w:eastAsia="Segoe UI" w:cs="Segoe UI"/>
                <w:b w:val="1"/>
                <w:bCs w:val="1"/>
                <w:i w:val="0"/>
                <w:iCs w:val="0"/>
                <w:caps w:val="0"/>
                <w:smallCaps w:val="0"/>
                <w:color w:val="000000" w:themeColor="text1" w:themeTint="FF" w:themeShade="FF"/>
                <w:sz w:val="20"/>
                <w:szCs w:val="20"/>
                <w:lang w:val="en-US"/>
              </w:rPr>
            </w:pPr>
          </w:p>
        </w:tc>
      </w:tr>
      <w:tr w:rsidR="0E7FEBB4" w:rsidTr="0E7FEBB4" w14:paraId="754F9E24">
        <w:trPr>
          <w:trHeight w:val="1050"/>
        </w:trPr>
        <w:tc>
          <w:tcPr>
            <w:tcW w:w="3540" w:type="dxa"/>
            <w:tcMar>
              <w:left w:w="105" w:type="dxa"/>
              <w:right w:w="105" w:type="dxa"/>
            </w:tcMar>
            <w:vAlign w:val="top"/>
          </w:tcPr>
          <w:p w:rsidR="0E7FEBB4" w:rsidP="0E7FEBB4" w:rsidRDefault="0E7FEBB4" w14:paraId="3EEE2CC1" w14:textId="1EDDD686">
            <w:pPr>
              <w:jc w:val="left"/>
              <w:rPr>
                <w:rFonts w:ascii="Segoe UI" w:hAnsi="Segoe UI" w:eastAsia="Segoe UI" w:cs="Segoe UI"/>
                <w:b w:val="0"/>
                <w:bCs w:val="0"/>
                <w:i w:val="0"/>
                <w:iCs w:val="0"/>
                <w:caps w:val="0"/>
                <w:smallCaps w:val="0"/>
                <w:color w:val="000000" w:themeColor="text1" w:themeTint="FF" w:themeShade="FF"/>
                <w:sz w:val="20"/>
                <w:szCs w:val="20"/>
              </w:rPr>
            </w:pP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I commit to ensuring that I have a signed consent form or alternative agreement (</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e.g.</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 via email) from the client that </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indicates</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 they understand their rights </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regarding</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 privacy and confidentiality – these records are always added to the client file </w:t>
            </w:r>
          </w:p>
        </w:tc>
        <w:tc>
          <w:tcPr>
            <w:tcW w:w="6338" w:type="dxa"/>
            <w:tcMar>
              <w:left w:w="105" w:type="dxa"/>
              <w:right w:w="105" w:type="dxa"/>
            </w:tcMar>
            <w:vAlign w:val="top"/>
          </w:tcPr>
          <w:p w:rsidR="3FC34807" w:rsidP="0E7FEBB4" w:rsidRDefault="3FC34807" w14:paraId="31D2DC4C" w14:textId="20E45040">
            <w:pPr>
              <w:rPr>
                <w:rFonts w:ascii="Segoe UI" w:hAnsi="Segoe UI" w:eastAsia="Segoe UI" w:cs="Segoe UI"/>
                <w:b w:val="1"/>
                <w:bCs w:val="1"/>
                <w:sz w:val="20"/>
                <w:szCs w:val="20"/>
              </w:rPr>
            </w:pP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3FC34807">
              <w:rPr>
                <w:rFonts w:ascii="Segoe UI" w:hAnsi="Segoe UI" w:eastAsia="Segoe UI" w:cs="Segoe UI"/>
                <w:sz w:val="20"/>
                <w:szCs w:val="20"/>
              </w:rPr>
              <w:t>Yes</w:t>
            </w:r>
            <w:r w:rsidRPr="0E7FEBB4" w:rsidR="3FC34807">
              <w:rPr>
                <w:rFonts w:ascii="Segoe UI" w:hAnsi="Segoe UI" w:eastAsia="Segoe UI" w:cs="Segoe UI"/>
                <w:sz w:val="20"/>
                <w:szCs w:val="20"/>
              </w:rPr>
              <w:t xml:space="preserve">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3FC34807">
              <w:rPr>
                <w:rFonts w:ascii="Segoe UI" w:hAnsi="Segoe UI" w:eastAsia="Segoe UI" w:cs="Segoe UI"/>
                <w:sz w:val="20"/>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3FC34807">
              <w:rPr>
                <w:rFonts w:ascii="Segoe UI" w:hAnsi="Segoe UI" w:eastAsia="Segoe UI" w:cs="Segoe UI"/>
                <w:sz w:val="20"/>
                <w:szCs w:val="20"/>
              </w:rPr>
              <w:t xml:space="preserve"> N/A</w:t>
            </w:r>
          </w:p>
          <w:p w:rsidR="0E7FEBB4" w:rsidP="0E7FEBB4" w:rsidRDefault="0E7FEBB4" w14:paraId="44560466" w14:textId="298C3732">
            <w:pPr>
              <w:pStyle w:val="Normal"/>
              <w:spacing w:line="276" w:lineRule="auto"/>
              <w:jc w:val="both"/>
              <w:rPr>
                <w:rFonts w:ascii="Segoe UI" w:hAnsi="Segoe UI" w:eastAsia="Segoe UI" w:cs="Segoe UI"/>
                <w:b w:val="1"/>
                <w:bCs w:val="1"/>
                <w:i w:val="0"/>
                <w:iCs w:val="0"/>
                <w:caps w:val="0"/>
                <w:smallCaps w:val="0"/>
                <w:color w:val="000000" w:themeColor="text1" w:themeTint="FF" w:themeShade="FF"/>
                <w:sz w:val="20"/>
                <w:szCs w:val="20"/>
                <w:lang w:val="en-US"/>
              </w:rPr>
            </w:pPr>
          </w:p>
        </w:tc>
      </w:tr>
      <w:tr w:rsidR="0E7FEBB4" w:rsidTr="0E7FEBB4" w14:paraId="554A6AB9">
        <w:trPr>
          <w:trHeight w:val="300"/>
        </w:trPr>
        <w:tc>
          <w:tcPr>
            <w:tcW w:w="9878" w:type="dxa"/>
            <w:gridSpan w:val="2"/>
            <w:shd w:val="clear" w:color="auto" w:fill="D9D9D9" w:themeFill="background1" w:themeFillShade="D9"/>
            <w:tcMar>
              <w:left w:w="105" w:type="dxa"/>
              <w:right w:w="105" w:type="dxa"/>
            </w:tcMar>
            <w:vAlign w:val="top"/>
          </w:tcPr>
          <w:p w:rsidR="0E7FEBB4" w:rsidP="0E7FEBB4" w:rsidRDefault="0E7FEBB4" w14:paraId="0E6A1D89" w14:textId="101A7988">
            <w:pPr>
              <w:spacing w:line="276" w:lineRule="auto"/>
              <w:jc w:val="both"/>
              <w:rPr>
                <w:rFonts w:ascii="Segoe UI" w:hAnsi="Segoe UI" w:eastAsia="Segoe UI" w:cs="Segoe UI"/>
                <w:b w:val="0"/>
                <w:bCs w:val="0"/>
                <w:i w:val="0"/>
                <w:iCs w:val="0"/>
                <w:caps w:val="0"/>
                <w:smallCaps w:val="0"/>
                <w:color w:val="000000" w:themeColor="text1" w:themeTint="FF" w:themeShade="FF"/>
                <w:sz w:val="20"/>
                <w:szCs w:val="20"/>
              </w:rPr>
            </w:pP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Preparing your client – safety and support</w:t>
            </w:r>
          </w:p>
        </w:tc>
      </w:tr>
      <w:tr w:rsidR="0E7FEBB4" w:rsidTr="0E7FEBB4" w14:paraId="31E33824">
        <w:trPr>
          <w:trHeight w:val="660"/>
        </w:trPr>
        <w:tc>
          <w:tcPr>
            <w:tcW w:w="3540" w:type="dxa"/>
            <w:tcMar>
              <w:left w:w="105" w:type="dxa"/>
              <w:right w:w="105" w:type="dxa"/>
            </w:tcMar>
            <w:vAlign w:val="top"/>
          </w:tcPr>
          <w:p w:rsidR="0E7FEBB4" w:rsidP="0E7FEBB4" w:rsidRDefault="0E7FEBB4" w14:paraId="08C0F971" w14:textId="0070A6BC">
            <w:pPr>
              <w:jc w:val="left"/>
              <w:rPr>
                <w:rFonts w:ascii="Segoe UI" w:hAnsi="Segoe UI" w:eastAsia="Segoe UI" w:cs="Segoe UI"/>
                <w:b w:val="0"/>
                <w:bCs w:val="0"/>
                <w:i w:val="0"/>
                <w:iCs w:val="0"/>
                <w:caps w:val="0"/>
                <w:smallCaps w:val="0"/>
                <w:color w:val="000000" w:themeColor="text1" w:themeTint="FF" w:themeShade="FF"/>
                <w:sz w:val="20"/>
                <w:szCs w:val="20"/>
              </w:rPr>
            </w:pP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I have provided my client(s) with information about the change in service delivery</w:t>
            </w:r>
          </w:p>
        </w:tc>
        <w:tc>
          <w:tcPr>
            <w:tcW w:w="6338" w:type="dxa"/>
            <w:tcMar>
              <w:left w:w="105" w:type="dxa"/>
              <w:right w:w="105" w:type="dxa"/>
            </w:tcMar>
            <w:vAlign w:val="top"/>
          </w:tcPr>
          <w:p w:rsidR="0E7FEBB4" w:rsidP="0E7FEBB4" w:rsidRDefault="0E7FEBB4" w14:paraId="5A2253AD" w14:textId="78777AA4">
            <w:pPr>
              <w:pStyle w:val="Normal"/>
              <w:rPr>
                <w:rFonts w:ascii="Segoe UI" w:hAnsi="Segoe UI" w:eastAsia="Segoe UI" w:cs="Segoe UI"/>
                <w:b w:val="1"/>
                <w:bCs w:val="1"/>
                <w:sz w:val="20"/>
                <w:szCs w:val="20"/>
              </w:rPr>
            </w:pP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 xml:space="preserve">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1BC92508">
              <w:rPr>
                <w:rFonts w:ascii="Segoe UI" w:hAnsi="Segoe UI" w:eastAsia="Segoe UI" w:cs="Segoe UI"/>
                <w:sz w:val="20"/>
                <w:szCs w:val="20"/>
              </w:rPr>
              <w:t>Yes</w:t>
            </w:r>
            <w:r w:rsidRPr="0E7FEBB4" w:rsidR="1BC92508">
              <w:rPr>
                <w:rFonts w:ascii="Segoe UI" w:hAnsi="Segoe UI" w:eastAsia="Segoe UI" w:cs="Segoe UI"/>
                <w:sz w:val="20"/>
                <w:szCs w:val="20"/>
              </w:rPr>
              <w:t xml:space="preserve">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1BC92508">
              <w:rPr>
                <w:rFonts w:ascii="Segoe UI" w:hAnsi="Segoe UI" w:eastAsia="Segoe UI" w:cs="Segoe UI"/>
                <w:sz w:val="20"/>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1BC92508">
              <w:rPr>
                <w:rFonts w:ascii="Segoe UI" w:hAnsi="Segoe UI" w:eastAsia="Segoe UI" w:cs="Segoe UI"/>
                <w:sz w:val="20"/>
                <w:szCs w:val="20"/>
              </w:rPr>
              <w:t xml:space="preserve"> N/A</w:t>
            </w:r>
          </w:p>
          <w:p w:rsidR="0E7FEBB4" w:rsidP="0E7FEBB4" w:rsidRDefault="0E7FEBB4" w14:paraId="09B6866F" w14:textId="3715B31E">
            <w:pPr>
              <w:pStyle w:val="Normal"/>
              <w:spacing w:line="276" w:lineRule="auto"/>
              <w:jc w:val="both"/>
              <w:rPr>
                <w:rFonts w:ascii="Segoe UI" w:hAnsi="Segoe UI" w:eastAsia="Segoe UI" w:cs="Segoe UI"/>
                <w:b w:val="1"/>
                <w:bCs w:val="1"/>
                <w:i w:val="0"/>
                <w:iCs w:val="0"/>
                <w:caps w:val="0"/>
                <w:smallCaps w:val="0"/>
                <w:color w:val="000000" w:themeColor="text1" w:themeTint="FF" w:themeShade="FF"/>
                <w:sz w:val="20"/>
                <w:szCs w:val="20"/>
                <w:lang w:val="en-US"/>
              </w:rPr>
            </w:pPr>
          </w:p>
        </w:tc>
      </w:tr>
      <w:tr w:rsidR="0E7FEBB4" w:rsidTr="0E7FEBB4" w14:paraId="7933FD3B">
        <w:trPr>
          <w:trHeight w:val="450"/>
        </w:trPr>
        <w:tc>
          <w:tcPr>
            <w:tcW w:w="3540" w:type="dxa"/>
            <w:tcMar>
              <w:left w:w="105" w:type="dxa"/>
              <w:right w:w="105" w:type="dxa"/>
            </w:tcMar>
            <w:vAlign w:val="top"/>
          </w:tcPr>
          <w:p w:rsidR="0E7FEBB4" w:rsidP="0E7FEBB4" w:rsidRDefault="0E7FEBB4" w14:paraId="2373BBFF" w14:textId="75869604">
            <w:pPr>
              <w:jc w:val="left"/>
              <w:rPr>
                <w:rFonts w:ascii="Segoe UI" w:hAnsi="Segoe UI" w:eastAsia="Segoe UI" w:cs="Segoe UI"/>
                <w:b w:val="0"/>
                <w:bCs w:val="0"/>
                <w:i w:val="0"/>
                <w:iCs w:val="0"/>
                <w:caps w:val="0"/>
                <w:smallCaps w:val="0"/>
                <w:color w:val="000000" w:themeColor="text1" w:themeTint="FF" w:themeShade="FF"/>
                <w:sz w:val="20"/>
                <w:szCs w:val="20"/>
              </w:rPr>
            </w:pP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In discussing with my client about the change in service delivery, I routinely check they are safe, have access to technology and </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establish</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 alternate ways of checking in should the technology not work</w:t>
            </w:r>
          </w:p>
        </w:tc>
        <w:tc>
          <w:tcPr>
            <w:tcW w:w="6338" w:type="dxa"/>
            <w:tcMar>
              <w:left w:w="105" w:type="dxa"/>
              <w:right w:w="105" w:type="dxa"/>
            </w:tcMar>
            <w:vAlign w:val="top"/>
          </w:tcPr>
          <w:p w:rsidR="1BC92508" w:rsidP="0E7FEBB4" w:rsidRDefault="1BC92508" w14:paraId="069246FD" w14:textId="15830C1D">
            <w:pPr>
              <w:rPr>
                <w:rFonts w:ascii="Segoe UI" w:hAnsi="Segoe UI" w:eastAsia="Segoe UI" w:cs="Segoe UI"/>
                <w:b w:val="1"/>
                <w:bCs w:val="1"/>
                <w:sz w:val="20"/>
                <w:szCs w:val="20"/>
              </w:rPr>
            </w:pP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1BC92508">
              <w:rPr>
                <w:rFonts w:ascii="Segoe UI" w:hAnsi="Segoe UI" w:eastAsia="Segoe UI" w:cs="Segoe UI"/>
                <w:sz w:val="20"/>
                <w:szCs w:val="20"/>
              </w:rPr>
              <w:t>Yes</w:t>
            </w:r>
            <w:r w:rsidRPr="0E7FEBB4" w:rsidR="1BC92508">
              <w:rPr>
                <w:rFonts w:ascii="Segoe UI" w:hAnsi="Segoe UI" w:eastAsia="Segoe UI" w:cs="Segoe UI"/>
                <w:sz w:val="20"/>
                <w:szCs w:val="20"/>
              </w:rPr>
              <w:t xml:space="preserve">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1BC92508">
              <w:rPr>
                <w:rFonts w:ascii="Segoe UI" w:hAnsi="Segoe UI" w:eastAsia="Segoe UI" w:cs="Segoe UI"/>
                <w:sz w:val="20"/>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1BC92508">
              <w:rPr>
                <w:rFonts w:ascii="Segoe UI" w:hAnsi="Segoe UI" w:eastAsia="Segoe UI" w:cs="Segoe UI"/>
                <w:sz w:val="20"/>
                <w:szCs w:val="20"/>
              </w:rPr>
              <w:t xml:space="preserve"> N/A</w:t>
            </w:r>
          </w:p>
          <w:p w:rsidR="0E7FEBB4" w:rsidP="0E7FEBB4" w:rsidRDefault="0E7FEBB4" w14:paraId="73E248E2" w14:textId="5312642C">
            <w:pPr>
              <w:pStyle w:val="Normal"/>
              <w:spacing w:line="276" w:lineRule="auto"/>
              <w:jc w:val="both"/>
              <w:rPr>
                <w:rFonts w:ascii="Segoe UI" w:hAnsi="Segoe UI" w:eastAsia="Segoe UI" w:cs="Segoe UI"/>
                <w:b w:val="1"/>
                <w:bCs w:val="1"/>
                <w:i w:val="0"/>
                <w:iCs w:val="0"/>
                <w:caps w:val="0"/>
                <w:smallCaps w:val="0"/>
                <w:color w:val="000000" w:themeColor="text1" w:themeTint="FF" w:themeShade="FF"/>
                <w:sz w:val="20"/>
                <w:szCs w:val="20"/>
                <w:lang w:val="en-US"/>
              </w:rPr>
            </w:pPr>
          </w:p>
        </w:tc>
      </w:tr>
      <w:tr w:rsidR="0E7FEBB4" w:rsidTr="0E7FEBB4" w14:paraId="5F40C42F">
        <w:trPr>
          <w:trHeight w:val="450"/>
        </w:trPr>
        <w:tc>
          <w:tcPr>
            <w:tcW w:w="3540" w:type="dxa"/>
            <w:tcMar>
              <w:left w:w="105" w:type="dxa"/>
              <w:right w:w="105" w:type="dxa"/>
            </w:tcMar>
            <w:vAlign w:val="top"/>
          </w:tcPr>
          <w:p w:rsidR="0E7FEBB4" w:rsidP="0E7FEBB4" w:rsidRDefault="0E7FEBB4" w14:paraId="279E4EC5" w14:textId="4EF95CD7">
            <w:pPr>
              <w:jc w:val="left"/>
              <w:rPr>
                <w:rFonts w:ascii="Segoe UI" w:hAnsi="Segoe UI" w:eastAsia="Segoe UI" w:cs="Segoe UI"/>
                <w:b w:val="0"/>
                <w:bCs w:val="0"/>
                <w:i w:val="0"/>
                <w:iCs w:val="0"/>
                <w:caps w:val="0"/>
                <w:smallCaps w:val="0"/>
                <w:color w:val="000000" w:themeColor="text1" w:themeTint="FF" w:themeShade="FF"/>
                <w:sz w:val="20"/>
                <w:szCs w:val="20"/>
              </w:rPr>
            </w:pP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I commit to </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establishing</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 a safety plan and communicate it with my client should an incident occur, and connectivity be lost </w:t>
            </w:r>
          </w:p>
        </w:tc>
        <w:tc>
          <w:tcPr>
            <w:tcW w:w="6338" w:type="dxa"/>
            <w:tcMar>
              <w:left w:w="105" w:type="dxa"/>
              <w:right w:w="105" w:type="dxa"/>
            </w:tcMar>
            <w:vAlign w:val="top"/>
          </w:tcPr>
          <w:p w:rsidR="2E93F5EC" w:rsidP="0E7FEBB4" w:rsidRDefault="2E93F5EC" w14:paraId="43E1B3DC" w14:textId="15830C1D">
            <w:pPr>
              <w:rPr>
                <w:rFonts w:ascii="Segoe UI" w:hAnsi="Segoe UI" w:eastAsia="Segoe UI" w:cs="Segoe UI"/>
                <w:b w:val="1"/>
                <w:bCs w:val="1"/>
                <w:sz w:val="20"/>
                <w:szCs w:val="20"/>
              </w:rPr>
            </w:pP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2E93F5EC">
              <w:rPr>
                <w:rFonts w:ascii="Segoe UI" w:hAnsi="Segoe UI" w:eastAsia="Segoe UI" w:cs="Segoe UI"/>
                <w:sz w:val="20"/>
                <w:szCs w:val="20"/>
              </w:rPr>
              <w:t>Yes</w:t>
            </w:r>
            <w:r w:rsidRPr="0E7FEBB4" w:rsidR="2E93F5EC">
              <w:rPr>
                <w:rFonts w:ascii="Segoe UI" w:hAnsi="Segoe UI" w:eastAsia="Segoe UI" w:cs="Segoe UI"/>
                <w:sz w:val="20"/>
                <w:szCs w:val="20"/>
              </w:rPr>
              <w:t xml:space="preserve">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2E93F5EC">
              <w:rPr>
                <w:rFonts w:ascii="Segoe UI" w:hAnsi="Segoe UI" w:eastAsia="Segoe UI" w:cs="Segoe UI"/>
                <w:sz w:val="20"/>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2E93F5EC">
              <w:rPr>
                <w:rFonts w:ascii="Segoe UI" w:hAnsi="Segoe UI" w:eastAsia="Segoe UI" w:cs="Segoe UI"/>
                <w:sz w:val="20"/>
                <w:szCs w:val="20"/>
              </w:rPr>
              <w:t xml:space="preserve"> N/A</w:t>
            </w:r>
          </w:p>
          <w:p w:rsidR="0E7FEBB4" w:rsidP="0E7FEBB4" w:rsidRDefault="0E7FEBB4" w14:paraId="7285F1B5" w14:textId="583BE52C">
            <w:pPr>
              <w:pStyle w:val="Normal"/>
              <w:spacing w:line="276" w:lineRule="auto"/>
              <w:jc w:val="both"/>
              <w:rPr>
                <w:rFonts w:ascii="Segoe UI" w:hAnsi="Segoe UI" w:eastAsia="Segoe UI" w:cs="Segoe UI"/>
                <w:b w:val="1"/>
                <w:bCs w:val="1"/>
                <w:i w:val="0"/>
                <w:iCs w:val="0"/>
                <w:caps w:val="0"/>
                <w:smallCaps w:val="0"/>
                <w:color w:val="000000" w:themeColor="text1" w:themeTint="FF" w:themeShade="FF"/>
                <w:sz w:val="20"/>
                <w:szCs w:val="20"/>
                <w:lang w:val="en-US"/>
              </w:rPr>
            </w:pPr>
          </w:p>
        </w:tc>
      </w:tr>
      <w:tr w:rsidR="0E7FEBB4" w:rsidTr="0E7FEBB4" w14:paraId="6FF06493">
        <w:trPr>
          <w:trHeight w:val="450"/>
        </w:trPr>
        <w:tc>
          <w:tcPr>
            <w:tcW w:w="3540" w:type="dxa"/>
            <w:tcMar>
              <w:left w:w="105" w:type="dxa"/>
              <w:right w:w="105" w:type="dxa"/>
            </w:tcMar>
            <w:vAlign w:val="top"/>
          </w:tcPr>
          <w:p w:rsidR="0E7FEBB4" w:rsidP="0E7FEBB4" w:rsidRDefault="0E7FEBB4" w14:paraId="305D8381" w14:textId="17CF700A">
            <w:pPr>
              <w:jc w:val="left"/>
              <w:rPr>
                <w:rFonts w:ascii="Segoe UI" w:hAnsi="Segoe UI" w:eastAsia="Segoe UI" w:cs="Segoe UI"/>
                <w:b w:val="0"/>
                <w:bCs w:val="0"/>
                <w:i w:val="0"/>
                <w:iCs w:val="0"/>
                <w:caps w:val="0"/>
                <w:smallCaps w:val="0"/>
                <w:color w:val="000000" w:themeColor="text1" w:themeTint="FF" w:themeShade="FF"/>
                <w:sz w:val="20"/>
                <w:szCs w:val="20"/>
              </w:rPr>
            </w:pP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I commit to ensuring there is agreement about the way in which I will be in contact </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e.g.</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 text, email, phone and explored with the client, </w:t>
            </w:r>
            <w:r w:rsidRPr="0E7FEBB4" w:rsidR="547E54A8">
              <w:rPr>
                <w:rFonts w:ascii="Segoe UI" w:hAnsi="Segoe UI" w:eastAsia="Segoe UI" w:cs="Segoe UI"/>
                <w:b w:val="0"/>
                <w:bCs w:val="0"/>
                <w:i w:val="0"/>
                <w:iCs w:val="0"/>
                <w:caps w:val="0"/>
                <w:smallCaps w:val="0"/>
                <w:color w:val="000000" w:themeColor="text1" w:themeTint="FF" w:themeShade="FF"/>
                <w:sz w:val="20"/>
                <w:szCs w:val="20"/>
                <w:lang w:val="en-US"/>
              </w:rPr>
              <w:t xml:space="preserve">and </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the implications for privacy </w:t>
            </w:r>
          </w:p>
        </w:tc>
        <w:tc>
          <w:tcPr>
            <w:tcW w:w="6338" w:type="dxa"/>
            <w:tcMar>
              <w:left w:w="105" w:type="dxa"/>
              <w:right w:w="105" w:type="dxa"/>
            </w:tcMar>
            <w:vAlign w:val="top"/>
          </w:tcPr>
          <w:p w:rsidR="2E93F5EC" w:rsidP="0E7FEBB4" w:rsidRDefault="2E93F5EC" w14:paraId="5742E5EA" w14:textId="15830C1D">
            <w:pPr>
              <w:rPr>
                <w:rFonts w:ascii="Segoe UI" w:hAnsi="Segoe UI" w:eastAsia="Segoe UI" w:cs="Segoe UI"/>
                <w:b w:val="1"/>
                <w:bCs w:val="1"/>
                <w:sz w:val="20"/>
                <w:szCs w:val="20"/>
              </w:rPr>
            </w:pP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2E93F5EC">
              <w:rPr>
                <w:rFonts w:ascii="Segoe UI" w:hAnsi="Segoe UI" w:eastAsia="Segoe UI" w:cs="Segoe UI"/>
                <w:sz w:val="20"/>
                <w:szCs w:val="20"/>
              </w:rPr>
              <w:t>Yes</w:t>
            </w:r>
            <w:r w:rsidRPr="0E7FEBB4" w:rsidR="2E93F5EC">
              <w:rPr>
                <w:rFonts w:ascii="Segoe UI" w:hAnsi="Segoe UI" w:eastAsia="Segoe UI" w:cs="Segoe UI"/>
                <w:sz w:val="20"/>
                <w:szCs w:val="20"/>
              </w:rPr>
              <w:t xml:space="preserve">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2E93F5EC">
              <w:rPr>
                <w:rFonts w:ascii="Segoe UI" w:hAnsi="Segoe UI" w:eastAsia="Segoe UI" w:cs="Segoe UI"/>
                <w:sz w:val="20"/>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2E93F5EC">
              <w:rPr>
                <w:rFonts w:ascii="Segoe UI" w:hAnsi="Segoe UI" w:eastAsia="Segoe UI" w:cs="Segoe UI"/>
                <w:sz w:val="20"/>
                <w:szCs w:val="20"/>
              </w:rPr>
              <w:t xml:space="preserve"> N/A</w:t>
            </w:r>
          </w:p>
          <w:p w:rsidR="0E7FEBB4" w:rsidP="0E7FEBB4" w:rsidRDefault="0E7FEBB4" w14:paraId="6F4F47E2" w14:textId="4AE6CC60">
            <w:pPr>
              <w:pStyle w:val="Normal"/>
              <w:spacing w:line="276" w:lineRule="auto"/>
              <w:jc w:val="both"/>
              <w:rPr>
                <w:rFonts w:ascii="Segoe UI" w:hAnsi="Segoe UI" w:eastAsia="Segoe UI" w:cs="Segoe UI"/>
                <w:b w:val="1"/>
                <w:bCs w:val="1"/>
                <w:i w:val="0"/>
                <w:iCs w:val="0"/>
                <w:caps w:val="0"/>
                <w:smallCaps w:val="0"/>
                <w:color w:val="000000" w:themeColor="text1" w:themeTint="FF" w:themeShade="FF"/>
                <w:sz w:val="20"/>
                <w:szCs w:val="20"/>
                <w:lang w:val="en-US"/>
              </w:rPr>
            </w:pPr>
          </w:p>
        </w:tc>
      </w:tr>
      <w:tr w:rsidR="0E7FEBB4" w:rsidTr="0E7FEBB4" w14:paraId="02CC8065">
        <w:trPr>
          <w:trHeight w:val="450"/>
        </w:trPr>
        <w:tc>
          <w:tcPr>
            <w:tcW w:w="3540" w:type="dxa"/>
            <w:tcMar>
              <w:left w:w="105" w:type="dxa"/>
              <w:right w:w="105" w:type="dxa"/>
            </w:tcMar>
            <w:vAlign w:val="top"/>
          </w:tcPr>
          <w:p w:rsidR="0E7FEBB4" w:rsidP="0E7FEBB4" w:rsidRDefault="0E7FEBB4" w14:paraId="76AC10B7" w14:textId="34691DCB">
            <w:pPr>
              <w:jc w:val="left"/>
              <w:rPr>
                <w:rFonts w:ascii="Segoe UI" w:hAnsi="Segoe UI" w:eastAsia="Segoe UI" w:cs="Segoe UI"/>
                <w:b w:val="0"/>
                <w:bCs w:val="0"/>
                <w:i w:val="0"/>
                <w:iCs w:val="0"/>
                <w:caps w:val="0"/>
                <w:smallCaps w:val="0"/>
                <w:color w:val="000000" w:themeColor="text1" w:themeTint="FF" w:themeShade="FF"/>
                <w:sz w:val="20"/>
                <w:szCs w:val="20"/>
              </w:rPr>
            </w:pP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I commit to checking in with </w:t>
            </w:r>
            <w:r w:rsidRPr="0E7FEBB4" w:rsidR="4C0496E8">
              <w:rPr>
                <w:rFonts w:ascii="Segoe UI" w:hAnsi="Segoe UI" w:eastAsia="Segoe UI" w:cs="Segoe UI"/>
                <w:b w:val="0"/>
                <w:bCs w:val="0"/>
                <w:i w:val="0"/>
                <w:iCs w:val="0"/>
                <w:caps w:val="0"/>
                <w:smallCaps w:val="0"/>
                <w:color w:val="000000" w:themeColor="text1" w:themeTint="FF" w:themeShade="FF"/>
                <w:sz w:val="20"/>
                <w:szCs w:val="20"/>
                <w:lang w:val="en-US"/>
              </w:rPr>
              <w:t xml:space="preserve">the </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client throughout the session to ensure engagement, and again as I complete the session to ensure they are safe and to get feedback on how it went</w:t>
            </w:r>
          </w:p>
        </w:tc>
        <w:tc>
          <w:tcPr>
            <w:tcW w:w="6338" w:type="dxa"/>
            <w:tcMar>
              <w:left w:w="105" w:type="dxa"/>
              <w:right w:w="105" w:type="dxa"/>
            </w:tcMar>
            <w:vAlign w:val="top"/>
          </w:tcPr>
          <w:p w:rsidR="0E7FEBB4" w:rsidP="0E7FEBB4" w:rsidRDefault="0E7FEBB4" w14:paraId="47859CCD" w14:textId="7738206D">
            <w:pPr>
              <w:pStyle w:val="Normal"/>
              <w:rPr>
                <w:rFonts w:ascii="Segoe UI" w:hAnsi="Segoe UI" w:eastAsia="Segoe UI" w:cs="Segoe UI"/>
                <w:b w:val="1"/>
                <w:bCs w:val="1"/>
                <w:sz w:val="20"/>
                <w:szCs w:val="20"/>
              </w:rPr>
            </w:pP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 xml:space="preserve">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2ED3BCBA">
              <w:rPr>
                <w:rFonts w:ascii="Segoe UI" w:hAnsi="Segoe UI" w:eastAsia="Segoe UI" w:cs="Segoe UI"/>
                <w:sz w:val="20"/>
                <w:szCs w:val="20"/>
              </w:rPr>
              <w:t>Yes</w:t>
            </w:r>
            <w:r w:rsidRPr="0E7FEBB4" w:rsidR="2ED3BCBA">
              <w:rPr>
                <w:rFonts w:ascii="Segoe UI" w:hAnsi="Segoe UI" w:eastAsia="Segoe UI" w:cs="Segoe UI"/>
                <w:sz w:val="20"/>
                <w:szCs w:val="20"/>
              </w:rPr>
              <w:t xml:space="preserve">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2ED3BCBA">
              <w:rPr>
                <w:rFonts w:ascii="Segoe UI" w:hAnsi="Segoe UI" w:eastAsia="Segoe UI" w:cs="Segoe UI"/>
                <w:sz w:val="20"/>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2ED3BCBA">
              <w:rPr>
                <w:rFonts w:ascii="Segoe UI" w:hAnsi="Segoe UI" w:eastAsia="Segoe UI" w:cs="Segoe UI"/>
                <w:sz w:val="20"/>
                <w:szCs w:val="20"/>
              </w:rPr>
              <w:t xml:space="preserve"> N/A</w:t>
            </w:r>
          </w:p>
          <w:p w:rsidR="0E7FEBB4" w:rsidP="0E7FEBB4" w:rsidRDefault="0E7FEBB4" w14:paraId="0A5896E8" w14:textId="21532FBE">
            <w:pPr>
              <w:pStyle w:val="Normal"/>
              <w:spacing w:line="276" w:lineRule="auto"/>
              <w:jc w:val="both"/>
              <w:rPr>
                <w:rFonts w:ascii="Segoe UI" w:hAnsi="Segoe UI" w:eastAsia="Segoe UI" w:cs="Segoe UI"/>
                <w:b w:val="1"/>
                <w:bCs w:val="1"/>
                <w:i w:val="0"/>
                <w:iCs w:val="0"/>
                <w:caps w:val="0"/>
                <w:smallCaps w:val="0"/>
                <w:color w:val="000000" w:themeColor="text1" w:themeTint="FF" w:themeShade="FF"/>
                <w:sz w:val="20"/>
                <w:szCs w:val="20"/>
                <w:lang w:val="en-US"/>
              </w:rPr>
            </w:pPr>
          </w:p>
        </w:tc>
      </w:tr>
      <w:tr w:rsidR="0E7FEBB4" w:rsidTr="0E7FEBB4" w14:paraId="626A2E1E">
        <w:trPr>
          <w:trHeight w:val="300"/>
        </w:trPr>
        <w:tc>
          <w:tcPr>
            <w:tcW w:w="9878" w:type="dxa"/>
            <w:gridSpan w:val="2"/>
            <w:shd w:val="clear" w:color="auto" w:fill="D9D9D9" w:themeFill="background1" w:themeFillShade="D9"/>
            <w:tcMar>
              <w:left w:w="105" w:type="dxa"/>
              <w:right w:w="105" w:type="dxa"/>
            </w:tcMar>
            <w:vAlign w:val="top"/>
          </w:tcPr>
          <w:p w:rsidR="0E7FEBB4" w:rsidP="0E7FEBB4" w:rsidRDefault="0E7FEBB4" w14:paraId="181AD1D8" w14:textId="18F392E5">
            <w:pPr>
              <w:spacing w:line="276" w:lineRule="auto"/>
              <w:jc w:val="both"/>
              <w:rPr>
                <w:rFonts w:ascii="Segoe UI" w:hAnsi="Segoe UI" w:eastAsia="Segoe UI" w:cs="Segoe UI"/>
                <w:b w:val="0"/>
                <w:bCs w:val="0"/>
                <w:i w:val="0"/>
                <w:iCs w:val="0"/>
                <w:caps w:val="0"/>
                <w:smallCaps w:val="0"/>
                <w:color w:val="000000" w:themeColor="text1" w:themeTint="FF" w:themeShade="FF"/>
                <w:sz w:val="20"/>
                <w:szCs w:val="20"/>
              </w:rPr>
            </w:pP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Record keeping</w:t>
            </w:r>
          </w:p>
        </w:tc>
      </w:tr>
      <w:tr w:rsidR="0E7FEBB4" w:rsidTr="0E7FEBB4" w14:paraId="5FF4F37E">
        <w:trPr>
          <w:trHeight w:val="630"/>
        </w:trPr>
        <w:tc>
          <w:tcPr>
            <w:tcW w:w="3540" w:type="dxa"/>
            <w:tcMar>
              <w:left w:w="105" w:type="dxa"/>
              <w:right w:w="105" w:type="dxa"/>
            </w:tcMar>
            <w:vAlign w:val="top"/>
          </w:tcPr>
          <w:p w:rsidR="0E7FEBB4" w:rsidP="0E7FEBB4" w:rsidRDefault="0E7FEBB4" w14:paraId="6EBFDB8E" w14:textId="1D761BFD">
            <w:pPr>
              <w:jc w:val="left"/>
              <w:rPr>
                <w:rFonts w:ascii="Segoe UI" w:hAnsi="Segoe UI" w:eastAsia="Segoe UI" w:cs="Segoe UI"/>
                <w:b w:val="0"/>
                <w:bCs w:val="0"/>
                <w:i w:val="0"/>
                <w:iCs w:val="0"/>
                <w:caps w:val="0"/>
                <w:smallCaps w:val="0"/>
                <w:color w:val="000000" w:themeColor="text1" w:themeTint="FF" w:themeShade="FF"/>
                <w:sz w:val="20"/>
                <w:szCs w:val="20"/>
              </w:rPr>
            </w:pP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I commit to ensuring that any case notes I complete are securely uploaded to </w:t>
            </w: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w:t>
            </w: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Organisation</w:t>
            </w: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 xml:space="preserve"> platform]</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 in </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a timely</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 fashion</w:t>
            </w:r>
          </w:p>
        </w:tc>
        <w:tc>
          <w:tcPr>
            <w:tcW w:w="6338" w:type="dxa"/>
            <w:tcMar>
              <w:left w:w="105" w:type="dxa"/>
              <w:right w:w="105" w:type="dxa"/>
            </w:tcMar>
            <w:vAlign w:val="top"/>
          </w:tcPr>
          <w:p w:rsidR="142CBCEB" w:rsidP="0E7FEBB4" w:rsidRDefault="142CBCEB" w14:paraId="19C2FE45" w14:textId="6E410E59">
            <w:pPr>
              <w:pStyle w:val="Normal"/>
              <w:spacing w:line="276" w:lineRule="auto"/>
              <w:jc w:val="both"/>
              <w:rPr>
                <w:rFonts w:ascii="Segoe UI" w:hAnsi="Segoe UI" w:eastAsia="Segoe UI" w:cs="Segoe UI"/>
                <w:b w:val="1"/>
                <w:bCs w:val="1"/>
                <w:sz w:val="20"/>
                <w:szCs w:val="20"/>
              </w:rPr>
            </w:pP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142CBCEB">
              <w:rPr>
                <w:rFonts w:ascii="Segoe UI" w:hAnsi="Segoe UI" w:eastAsia="Segoe UI" w:cs="Segoe UI"/>
                <w:sz w:val="20"/>
                <w:szCs w:val="20"/>
              </w:rPr>
              <w:t>Yes</w:t>
            </w:r>
            <w:r w:rsidRPr="0E7FEBB4" w:rsidR="142CBCEB">
              <w:rPr>
                <w:rFonts w:ascii="Segoe UI" w:hAnsi="Segoe UI" w:eastAsia="Segoe UI" w:cs="Segoe UI"/>
                <w:sz w:val="20"/>
                <w:szCs w:val="20"/>
              </w:rPr>
              <w:t xml:space="preserve">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142CBCEB">
              <w:rPr>
                <w:rFonts w:ascii="Segoe UI" w:hAnsi="Segoe UI" w:eastAsia="Segoe UI" w:cs="Segoe UI"/>
                <w:sz w:val="20"/>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142CBCEB">
              <w:rPr>
                <w:rFonts w:ascii="Segoe UI" w:hAnsi="Segoe UI" w:eastAsia="Segoe UI" w:cs="Segoe UI"/>
                <w:sz w:val="20"/>
                <w:szCs w:val="20"/>
              </w:rPr>
              <w:t xml:space="preserve"> N/A</w:t>
            </w:r>
          </w:p>
        </w:tc>
      </w:tr>
      <w:tr w:rsidR="0E7FEBB4" w:rsidTr="0E7FEBB4" w14:paraId="58D0C2CA">
        <w:trPr>
          <w:trHeight w:val="300"/>
        </w:trPr>
        <w:tc>
          <w:tcPr>
            <w:tcW w:w="3540" w:type="dxa"/>
            <w:tcMar>
              <w:left w:w="105" w:type="dxa"/>
              <w:right w:w="105" w:type="dxa"/>
            </w:tcMar>
            <w:vAlign w:val="top"/>
          </w:tcPr>
          <w:p w:rsidR="0E7FEBB4" w:rsidP="0E7FEBB4" w:rsidRDefault="0E7FEBB4" w14:paraId="29FA47A8" w14:textId="7AAE11FF">
            <w:pPr>
              <w:jc w:val="left"/>
              <w:rPr>
                <w:rFonts w:ascii="Segoe UI" w:hAnsi="Segoe UI" w:eastAsia="Segoe UI" w:cs="Segoe UI"/>
                <w:b w:val="0"/>
                <w:bCs w:val="0"/>
                <w:i w:val="0"/>
                <w:iCs w:val="0"/>
                <w:caps w:val="0"/>
                <w:smallCaps w:val="0"/>
                <w:color w:val="000000" w:themeColor="text1" w:themeTint="FF" w:themeShade="FF"/>
                <w:sz w:val="20"/>
                <w:szCs w:val="20"/>
              </w:rPr>
            </w:pP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Any written notes not entered securely onto the </w:t>
            </w: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w:t>
            </w: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Organisation</w:t>
            </w: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 xml:space="preserve"> platform] </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will be routinely kept in a locked cabinet or password-protected folder</w:t>
            </w:r>
          </w:p>
        </w:tc>
        <w:tc>
          <w:tcPr>
            <w:tcW w:w="6338" w:type="dxa"/>
            <w:tcMar>
              <w:left w:w="105" w:type="dxa"/>
              <w:right w:w="105" w:type="dxa"/>
            </w:tcMar>
            <w:vAlign w:val="top"/>
          </w:tcPr>
          <w:p w:rsidR="7A97657E" w:rsidP="0E7FEBB4" w:rsidRDefault="7A97657E" w14:paraId="2A6853BF" w14:textId="7714D7E0">
            <w:pPr>
              <w:pStyle w:val="Normal"/>
              <w:spacing w:line="276" w:lineRule="auto"/>
              <w:jc w:val="both"/>
              <w:rPr>
                <w:rFonts w:ascii="Segoe UI" w:hAnsi="Segoe UI" w:eastAsia="Segoe UI" w:cs="Segoe UI"/>
                <w:b w:val="1"/>
                <w:bCs w:val="1"/>
                <w:sz w:val="20"/>
                <w:szCs w:val="20"/>
              </w:rPr>
            </w:pP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7A97657E">
              <w:rPr>
                <w:rFonts w:ascii="Segoe UI" w:hAnsi="Segoe UI" w:eastAsia="Segoe UI" w:cs="Segoe UI"/>
                <w:sz w:val="20"/>
                <w:szCs w:val="20"/>
              </w:rPr>
              <w:t>Yes</w:t>
            </w:r>
            <w:r w:rsidRPr="0E7FEBB4" w:rsidR="7A97657E">
              <w:rPr>
                <w:rFonts w:ascii="Segoe UI" w:hAnsi="Segoe UI" w:eastAsia="Segoe UI" w:cs="Segoe UI"/>
                <w:sz w:val="20"/>
                <w:szCs w:val="20"/>
              </w:rPr>
              <w:t xml:space="preserve">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7A97657E">
              <w:rPr>
                <w:rFonts w:ascii="Segoe UI" w:hAnsi="Segoe UI" w:eastAsia="Segoe UI" w:cs="Segoe UI"/>
                <w:sz w:val="20"/>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7A97657E">
              <w:rPr>
                <w:rFonts w:ascii="Segoe UI" w:hAnsi="Segoe UI" w:eastAsia="Segoe UI" w:cs="Segoe UI"/>
                <w:sz w:val="20"/>
                <w:szCs w:val="20"/>
              </w:rPr>
              <w:t xml:space="preserve"> N/A</w:t>
            </w:r>
          </w:p>
        </w:tc>
      </w:tr>
      <w:tr w:rsidR="0E7FEBB4" w:rsidTr="0E7FEBB4" w14:paraId="2FAF8A51">
        <w:trPr>
          <w:trHeight w:val="300"/>
        </w:trPr>
        <w:tc>
          <w:tcPr>
            <w:tcW w:w="3540" w:type="dxa"/>
            <w:tcMar>
              <w:left w:w="105" w:type="dxa"/>
              <w:right w:w="105" w:type="dxa"/>
            </w:tcMar>
            <w:vAlign w:val="top"/>
          </w:tcPr>
          <w:p w:rsidR="0E7FEBB4" w:rsidP="0E7FEBB4" w:rsidRDefault="0E7FEBB4" w14:paraId="33835014" w14:textId="1055BB6B">
            <w:pPr>
              <w:jc w:val="left"/>
              <w:rPr>
                <w:rFonts w:ascii="Segoe UI" w:hAnsi="Segoe UI" w:eastAsia="Segoe UI" w:cs="Segoe UI"/>
                <w:b w:val="0"/>
                <w:bCs w:val="0"/>
                <w:i w:val="0"/>
                <w:iCs w:val="0"/>
                <w:caps w:val="0"/>
                <w:smallCaps w:val="0"/>
                <w:color w:val="000000" w:themeColor="text1" w:themeTint="FF" w:themeShade="FF"/>
                <w:sz w:val="20"/>
                <w:szCs w:val="20"/>
              </w:rPr>
            </w:pP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I commit to ensuring the collection of mandatory demographic, episode and outcomes data is entered onto the </w:t>
            </w: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w:t>
            </w: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Organisation</w:t>
            </w: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 xml:space="preserve"> platform] </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in </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a timely</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 fashion</w:t>
            </w:r>
          </w:p>
        </w:tc>
        <w:tc>
          <w:tcPr>
            <w:tcW w:w="6338" w:type="dxa"/>
            <w:tcMar>
              <w:left w:w="105" w:type="dxa"/>
              <w:right w:w="105" w:type="dxa"/>
            </w:tcMar>
            <w:vAlign w:val="top"/>
          </w:tcPr>
          <w:p w:rsidR="70B4B4A7" w:rsidP="0E7FEBB4" w:rsidRDefault="70B4B4A7" w14:paraId="6BFCADA9" w14:textId="59C699A4">
            <w:pPr>
              <w:pStyle w:val="Normal"/>
              <w:spacing w:line="276" w:lineRule="auto"/>
              <w:jc w:val="both"/>
              <w:rPr>
                <w:rFonts w:ascii="Segoe UI" w:hAnsi="Segoe UI" w:eastAsia="Segoe UI" w:cs="Segoe UI"/>
                <w:b w:val="1"/>
                <w:bCs w:val="1"/>
                <w:sz w:val="20"/>
                <w:szCs w:val="20"/>
              </w:rPr>
            </w:pP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70B4B4A7">
              <w:rPr>
                <w:rFonts w:ascii="Segoe UI" w:hAnsi="Segoe UI" w:eastAsia="Segoe UI" w:cs="Segoe UI"/>
                <w:sz w:val="20"/>
                <w:szCs w:val="20"/>
              </w:rPr>
              <w:t>Yes</w:t>
            </w:r>
            <w:r w:rsidRPr="0E7FEBB4" w:rsidR="70B4B4A7">
              <w:rPr>
                <w:rFonts w:ascii="Segoe UI" w:hAnsi="Segoe UI" w:eastAsia="Segoe UI" w:cs="Segoe UI"/>
                <w:sz w:val="20"/>
                <w:szCs w:val="20"/>
              </w:rPr>
              <w:t xml:space="preserve">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70B4B4A7">
              <w:rPr>
                <w:rFonts w:ascii="Segoe UI" w:hAnsi="Segoe UI" w:eastAsia="Segoe UI" w:cs="Segoe UI"/>
                <w:sz w:val="20"/>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70B4B4A7">
              <w:rPr>
                <w:rFonts w:ascii="Segoe UI" w:hAnsi="Segoe UI" w:eastAsia="Segoe UI" w:cs="Segoe UI"/>
                <w:sz w:val="20"/>
                <w:szCs w:val="20"/>
              </w:rPr>
              <w:t xml:space="preserve"> N/A</w:t>
            </w:r>
          </w:p>
        </w:tc>
      </w:tr>
      <w:tr w:rsidR="0E7FEBB4" w:rsidTr="0E7FEBB4" w14:paraId="3727D081">
        <w:trPr>
          <w:trHeight w:val="405"/>
        </w:trPr>
        <w:tc>
          <w:tcPr>
            <w:tcW w:w="3540" w:type="dxa"/>
            <w:tcMar>
              <w:left w:w="105" w:type="dxa"/>
              <w:right w:w="105" w:type="dxa"/>
            </w:tcMar>
            <w:vAlign w:val="top"/>
          </w:tcPr>
          <w:p w:rsidR="0E7FEBB4" w:rsidP="0E7FEBB4" w:rsidRDefault="0E7FEBB4" w14:paraId="20D12624" w14:textId="2A3F2C57">
            <w:pPr>
              <w:jc w:val="left"/>
              <w:rPr>
                <w:rFonts w:ascii="Segoe UI" w:hAnsi="Segoe UI" w:eastAsia="Segoe UI" w:cs="Segoe UI"/>
                <w:b w:val="0"/>
                <w:bCs w:val="0"/>
                <w:i w:val="0"/>
                <w:iCs w:val="0"/>
                <w:caps w:val="0"/>
                <w:smallCaps w:val="0"/>
                <w:color w:val="000000" w:themeColor="text1" w:themeTint="FF" w:themeShade="FF"/>
                <w:sz w:val="20"/>
                <w:szCs w:val="20"/>
              </w:rPr>
            </w:pP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[Enter </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additional</w:t>
            </w:r>
            <w:r w:rsidRPr="0E7FEBB4" w:rsidR="0E7FEBB4">
              <w:rPr>
                <w:rFonts w:ascii="Segoe UI" w:hAnsi="Segoe UI" w:eastAsia="Segoe UI" w:cs="Segoe UI"/>
                <w:b w:val="0"/>
                <w:bCs w:val="0"/>
                <w:i w:val="0"/>
                <w:iCs w:val="0"/>
                <w:caps w:val="0"/>
                <w:smallCaps w:val="0"/>
                <w:color w:val="000000" w:themeColor="text1" w:themeTint="FF" w:themeShade="FF"/>
                <w:sz w:val="20"/>
                <w:szCs w:val="20"/>
                <w:lang w:val="en-US"/>
              </w:rPr>
              <w:t xml:space="preserve"> items here]</w:t>
            </w:r>
          </w:p>
        </w:tc>
        <w:tc>
          <w:tcPr>
            <w:tcW w:w="6338" w:type="dxa"/>
            <w:tcMar>
              <w:left w:w="105" w:type="dxa"/>
              <w:right w:w="105" w:type="dxa"/>
            </w:tcMar>
            <w:vAlign w:val="top"/>
          </w:tcPr>
          <w:p w:rsidR="0C39EE5B" w:rsidP="0E7FEBB4" w:rsidRDefault="0C39EE5B" w14:paraId="023369B9" w14:textId="08E163FB">
            <w:pPr>
              <w:pStyle w:val="Normal"/>
              <w:spacing w:line="276" w:lineRule="auto"/>
              <w:jc w:val="both"/>
              <w:rPr>
                <w:rFonts w:ascii="Segoe UI" w:hAnsi="Segoe UI" w:eastAsia="Segoe UI" w:cs="Segoe UI"/>
                <w:b w:val="0"/>
                <w:bCs w:val="0"/>
                <w:i w:val="0"/>
                <w:iCs w:val="0"/>
                <w:caps w:val="0"/>
                <w:smallCaps w:val="0"/>
                <w:color w:val="000000" w:themeColor="text1" w:themeTint="FF" w:themeShade="FF"/>
                <w:sz w:val="20"/>
                <w:szCs w:val="20"/>
              </w:rPr>
            </w:pP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0C39EE5B">
              <w:rPr>
                <w:rFonts w:ascii="Segoe UI" w:hAnsi="Segoe UI" w:eastAsia="Segoe UI" w:cs="Segoe UI"/>
                <w:sz w:val="20"/>
                <w:szCs w:val="20"/>
              </w:rPr>
              <w:t>Yes</w:t>
            </w:r>
            <w:r w:rsidRPr="0E7FEBB4" w:rsidR="0C39EE5B">
              <w:rPr>
                <w:rFonts w:ascii="Segoe UI" w:hAnsi="Segoe UI" w:eastAsia="Segoe UI" w:cs="Segoe UI"/>
                <w:sz w:val="20"/>
                <w:szCs w:val="20"/>
              </w:rPr>
              <w:t xml:space="preserve">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0C39EE5B">
              <w:rPr>
                <w:rFonts w:ascii="Segoe UI" w:hAnsi="Segoe UI" w:eastAsia="Segoe UI" w:cs="Segoe UI"/>
                <w:sz w:val="20"/>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Pr="0E7FEBB4">
              <w:rPr>
                <w:rFonts w:cs="Segoe UI"/>
                <w:sz w:val="16"/>
                <w:szCs w:val="16"/>
              </w:rPr>
              <w:fldChar w:fldCharType="separate"/>
            </w:r>
            <w:r w:rsidRPr="0E7FEBB4">
              <w:rPr>
                <w:rFonts w:cs="Segoe UI"/>
                <w:sz w:val="16"/>
                <w:szCs w:val="16"/>
              </w:rPr>
              <w:fldChar w:fldCharType="end"/>
            </w:r>
            <w:r w:rsidRPr="0E7FEBB4" w:rsidR="0C39EE5B">
              <w:rPr>
                <w:rFonts w:ascii="Segoe UI" w:hAnsi="Segoe UI" w:eastAsia="Segoe UI" w:cs="Segoe UI"/>
                <w:sz w:val="20"/>
                <w:szCs w:val="20"/>
              </w:rPr>
              <w:t xml:space="preserve"> N/A</w:t>
            </w:r>
            <w:r w:rsidRPr="0E7FEBB4" w:rsidR="0E7FEBB4">
              <w:rPr>
                <w:rFonts w:ascii="Segoe UI" w:hAnsi="Segoe UI" w:eastAsia="Segoe UI" w:cs="Segoe UI"/>
                <w:b w:val="1"/>
                <w:bCs w:val="1"/>
                <w:i w:val="0"/>
                <w:iCs w:val="0"/>
                <w:caps w:val="0"/>
                <w:smallCaps w:val="0"/>
                <w:color w:val="000000" w:themeColor="text1" w:themeTint="FF" w:themeShade="FF"/>
                <w:sz w:val="20"/>
                <w:szCs w:val="20"/>
                <w:lang w:val="en-US"/>
              </w:rPr>
              <w:t xml:space="preserve"> </w:t>
            </w:r>
          </w:p>
        </w:tc>
      </w:tr>
      <w:tr w:rsidR="0E7FEBB4" w:rsidTr="0E7FEBB4" w14:paraId="6AF85373">
        <w:trPr>
          <w:trHeight w:val="405"/>
        </w:trPr>
        <w:tc>
          <w:tcPr>
            <w:tcW w:w="9878" w:type="dxa"/>
            <w:gridSpan w:val="2"/>
            <w:tcMar>
              <w:left w:w="105" w:type="dxa"/>
              <w:right w:w="105" w:type="dxa"/>
            </w:tcMar>
            <w:vAlign w:val="top"/>
          </w:tcPr>
          <w:p w:rsidR="15F7D999" w:rsidP="0E7FEBB4" w:rsidRDefault="15F7D999" w14:paraId="182F9210" w14:textId="67CF825B">
            <w:pPr>
              <w:rPr>
                <w:rFonts w:ascii="Segoe UI" w:hAnsi="Segoe UI" w:eastAsia="Segoe UI" w:cs="Segoe UI"/>
                <w:b w:val="1"/>
                <w:bCs w:val="1"/>
                <w:sz w:val="20"/>
                <w:szCs w:val="20"/>
              </w:rPr>
            </w:pPr>
            <w:r w:rsidRPr="0E7FEBB4" w:rsidR="15F7D999">
              <w:rPr>
                <w:rFonts w:ascii="Segoe UI" w:hAnsi="Segoe UI" w:eastAsia="Segoe UI" w:cs="Segoe UI"/>
                <w:b w:val="1"/>
                <w:bCs w:val="1"/>
                <w:sz w:val="20"/>
                <w:szCs w:val="20"/>
              </w:rPr>
              <w:t>DATE COMPLETED:</w:t>
            </w:r>
          </w:p>
        </w:tc>
      </w:tr>
    </w:tbl>
    <w:p w:rsidR="0E7FEBB4" w:rsidP="0E7FEBB4" w:rsidRDefault="0E7FEBB4" w14:paraId="704B2ED9" w14:textId="67951C2D">
      <w:pPr>
        <w:pStyle w:val="Normal"/>
        <w:rPr>
          <w:rFonts w:cs="Segoe UI"/>
          <w:b w:val="1"/>
          <w:bCs w:val="1"/>
        </w:rPr>
      </w:pPr>
    </w:p>
    <w:p w:rsidR="0E7FEBB4" w:rsidP="0E7FEBB4" w:rsidRDefault="0E7FEBB4" w14:paraId="25534116" w14:textId="2A774FE0">
      <w:pPr>
        <w:pStyle w:val="Normal"/>
        <w:rPr>
          <w:rFonts w:cs="Segoe UI"/>
          <w:b w:val="1"/>
          <w:bCs w:val="1"/>
        </w:rPr>
      </w:pPr>
    </w:p>
    <w:p w:rsidR="0E7FEBB4" w:rsidP="0E7FEBB4" w:rsidRDefault="0E7FEBB4" w14:paraId="594CC289" w14:textId="58D47CA1">
      <w:pPr>
        <w:pStyle w:val="Normal"/>
        <w:rPr>
          <w:rFonts w:cs="Segoe UI"/>
          <w:b w:val="1"/>
          <w:bCs w:val="1"/>
        </w:rPr>
      </w:pPr>
    </w:p>
    <w:p w:rsidR="0E7FEBB4" w:rsidP="0E7FEBB4" w:rsidRDefault="0E7FEBB4" w14:paraId="0DD75A4A" w14:textId="3CDAFA6E">
      <w:pPr>
        <w:pStyle w:val="Normal"/>
        <w:rPr>
          <w:rFonts w:cs="Segoe UI"/>
          <w:b w:val="1"/>
          <w:bCs w:val="1"/>
        </w:rPr>
      </w:pPr>
    </w:p>
    <w:p w:rsidR="0E7FEBB4" w:rsidP="0E7FEBB4" w:rsidRDefault="0E7FEBB4" w14:paraId="75D6AE14" w14:textId="7F1F8689">
      <w:pPr>
        <w:pStyle w:val="Normal"/>
        <w:rPr>
          <w:rFonts w:cs="Segoe UI"/>
          <w:b w:val="1"/>
          <w:bCs w:val="1"/>
        </w:rPr>
      </w:pPr>
    </w:p>
    <w:p w:rsidR="0E7FEBB4" w:rsidP="0E7FEBB4" w:rsidRDefault="0E7FEBB4" w14:paraId="0136B066" w14:textId="5DDBE198">
      <w:pPr>
        <w:pStyle w:val="Normal"/>
        <w:rPr>
          <w:rFonts w:cs="Segoe UI"/>
          <w:b w:val="1"/>
          <w:bCs w:val="1"/>
        </w:rPr>
      </w:pPr>
    </w:p>
    <w:p w:rsidR="0E7FEBB4" w:rsidP="0E7FEBB4" w:rsidRDefault="0E7FEBB4" w14:paraId="196E1250" w14:textId="0E7C7313">
      <w:pPr>
        <w:pStyle w:val="Normal"/>
        <w:rPr>
          <w:rFonts w:cs="Segoe UI"/>
          <w:b w:val="1"/>
          <w:bCs w:val="1"/>
        </w:rPr>
      </w:pPr>
    </w:p>
    <w:p w:rsidR="0E7FEBB4" w:rsidP="0E7FEBB4" w:rsidRDefault="0E7FEBB4" w14:paraId="32243103" w14:textId="2F3C70E0">
      <w:pPr>
        <w:pStyle w:val="Normal"/>
        <w:rPr>
          <w:rFonts w:cs="Segoe UI"/>
          <w:b w:val="1"/>
          <w:bCs w:val="1"/>
        </w:rPr>
      </w:pPr>
    </w:p>
    <w:p w:rsidR="0E7FEBB4" w:rsidP="0E7FEBB4" w:rsidRDefault="0E7FEBB4" w14:paraId="72A93205" w14:textId="0CB9B55A">
      <w:pPr>
        <w:pStyle w:val="Normal"/>
        <w:rPr>
          <w:rFonts w:cs="Segoe UI"/>
          <w:b w:val="1"/>
          <w:bCs w:val="1"/>
        </w:rPr>
      </w:pPr>
    </w:p>
    <w:p w:rsidR="0E7FEBB4" w:rsidP="0E7FEBB4" w:rsidRDefault="0E7FEBB4" w14:paraId="1E2AA009" w14:textId="09AB5E08">
      <w:pPr>
        <w:pStyle w:val="Normal"/>
        <w:rPr>
          <w:rFonts w:cs="Segoe UI"/>
          <w:b w:val="1"/>
          <w:bCs w:val="1"/>
        </w:rPr>
      </w:pPr>
    </w:p>
    <w:tbl>
      <w:tblPr>
        <w:tblW w:w="0" w:type="auto"/>
        <w:tblBorders>
          <w:top w:val="single" w:color="auto" w:sz="4"/>
          <w:left w:val="single" w:color="auto" w:sz="4"/>
          <w:bottom w:val="single" w:color="auto" w:sz="4"/>
          <w:right w:val="single" w:color="auto" w:sz="4"/>
          <w:insideH w:val="single" w:color="auto" w:sz="4"/>
          <w:insideV w:val="single" w:color="auto" w:sz="4"/>
        </w:tblBorders>
        <w:tblLook w:val="01E0" w:firstRow="1" w:lastRow="1" w:firstColumn="1" w:lastColumn="1" w:noHBand="0" w:noVBand="0"/>
      </w:tblPr>
      <w:tblGrid>
        <w:gridCol w:w="3041"/>
        <w:gridCol w:w="6928"/>
      </w:tblGrid>
      <w:tr w:rsidR="0E7FEBB4" w:rsidTr="0E7FEBB4" w14:paraId="03129C02">
        <w:trPr>
          <w:trHeight w:val="300"/>
        </w:trPr>
        <w:tc>
          <w:tcPr>
            <w:tcW w:w="3041" w:type="dxa"/>
            <w:shd w:val="clear" w:color="auto" w:fill="auto"/>
            <w:tcMar/>
            <w:vAlign w:val="center"/>
          </w:tcPr>
          <w:p w:rsidR="0E7FEBB4" w:rsidP="0E7FEBB4" w:rsidRDefault="0E7FEBB4" w14:noSpellErr="1" w14:paraId="6708AC3C">
            <w:pPr>
              <w:rPr>
                <w:rFonts w:cs="Segoe UI"/>
                <w:b w:val="1"/>
                <w:bCs w:val="1"/>
                <w:caps w:val="1"/>
              </w:rPr>
            </w:pPr>
            <w:r w:rsidRPr="0E7FEBB4" w:rsidR="0E7FEBB4">
              <w:rPr>
                <w:rFonts w:cs="Segoe UI"/>
                <w:b w:val="1"/>
                <w:bCs w:val="1"/>
              </w:rPr>
              <w:t>Actions or equipment required:</w:t>
            </w:r>
          </w:p>
        </w:tc>
        <w:tc>
          <w:tcPr>
            <w:tcW w:w="6928" w:type="dxa"/>
            <w:tcBorders>
              <w:top w:val="nil"/>
              <w:right w:val="nil"/>
            </w:tcBorders>
            <w:tcMar/>
            <w:vAlign w:val="center"/>
          </w:tcPr>
          <w:p w:rsidR="0E7FEBB4" w:rsidP="0E7FEBB4" w:rsidRDefault="0E7FEBB4" w14:noSpellErr="1" w14:paraId="1DC1810F">
            <w:pPr>
              <w:rPr>
                <w:rFonts w:cs="Segoe UI"/>
                <w:b w:val="1"/>
                <w:bCs w:val="1"/>
                <w:caps w:val="1"/>
              </w:rPr>
            </w:pPr>
          </w:p>
        </w:tc>
      </w:tr>
      <w:tr w:rsidR="0E7FEBB4" w:rsidTr="0E7FEBB4" w14:paraId="32F0A31B">
        <w:trPr>
          <w:trHeight w:val="300"/>
        </w:trPr>
        <w:tc>
          <w:tcPr>
            <w:tcW w:w="9969" w:type="dxa"/>
            <w:gridSpan w:val="2"/>
            <w:tcMar/>
            <w:vAlign w:val="center"/>
          </w:tcPr>
          <w:p w:rsidR="0E7FEBB4" w:rsidP="0E7FEBB4" w:rsidRDefault="0E7FEBB4" w14:paraId="1A03FB03">
            <w:pPr>
              <w:spacing w:before="120"/>
              <w:rPr>
                <w:rFonts w:cs="Segoe UI"/>
              </w:rPr>
            </w:pPr>
            <w:r w:rsidRPr="0E7FEBB4" w:rsidR="0E7FEBB4">
              <w:rPr>
                <w:rFonts w:cs="Segoe UI"/>
              </w:rPr>
              <w:t>List any actions or equipment (</w:t>
            </w:r>
            <w:r w:rsidRPr="0E7FEBB4" w:rsidR="0E7FEBB4">
              <w:rPr>
                <w:rFonts w:cs="Segoe UI"/>
              </w:rPr>
              <w:t>eg.</w:t>
            </w:r>
            <w:r w:rsidRPr="0E7FEBB4" w:rsidR="0E7FEBB4">
              <w:rPr>
                <w:rFonts w:cs="Segoe UI"/>
              </w:rPr>
              <w:t xml:space="preserve"> document holder, monitor stand) or modifications (</w:t>
            </w:r>
            <w:r w:rsidRPr="0E7FEBB4" w:rsidR="0E7FEBB4">
              <w:rPr>
                <w:rFonts w:cs="Segoe UI"/>
              </w:rPr>
              <w:t>eg.</w:t>
            </w:r>
            <w:r w:rsidRPr="0E7FEBB4" w:rsidR="0E7FEBB4">
              <w:rPr>
                <w:rFonts w:cs="Segoe UI"/>
              </w:rPr>
              <w:t xml:space="preserve"> workstation adjustments) required:</w:t>
            </w:r>
          </w:p>
          <w:p w:rsidR="0E7FEBB4" w:rsidP="0E7FEBB4" w:rsidRDefault="0E7FEBB4" w14:noSpellErr="1" w14:paraId="65B4A881">
            <w:pPr>
              <w:rPr>
                <w:rFonts w:cs="Segoe UI"/>
              </w:rPr>
            </w:pPr>
          </w:p>
          <w:p w:rsidR="0E7FEBB4" w:rsidP="0E7FEBB4" w:rsidRDefault="0E7FEBB4" w14:noSpellErr="1" w14:paraId="0F616F7D">
            <w:pPr>
              <w:rPr>
                <w:rFonts w:cs="Segoe UI"/>
              </w:rPr>
            </w:pPr>
          </w:p>
          <w:p w:rsidR="0E7FEBB4" w:rsidP="0E7FEBB4" w:rsidRDefault="0E7FEBB4" w14:noSpellErr="1" w14:paraId="1711469B">
            <w:pPr>
              <w:rPr>
                <w:rFonts w:cs="Segoe UI"/>
              </w:rPr>
            </w:pPr>
          </w:p>
          <w:p w:rsidR="0E7FEBB4" w:rsidP="0E7FEBB4" w:rsidRDefault="0E7FEBB4" w14:noSpellErr="1" w14:paraId="7D92F7D2" w14:textId="03E534CE">
            <w:pPr>
              <w:pStyle w:val="Normal"/>
              <w:rPr>
                <w:rFonts w:cs="Segoe UI"/>
              </w:rPr>
            </w:pPr>
          </w:p>
          <w:p w:rsidR="0E7FEBB4" w:rsidP="0E7FEBB4" w:rsidRDefault="0E7FEBB4" w14:noSpellErr="1" w14:paraId="2D6201E1">
            <w:pPr>
              <w:rPr>
                <w:rFonts w:cs="Segoe UI"/>
              </w:rPr>
            </w:pPr>
          </w:p>
          <w:p w:rsidR="0E7FEBB4" w:rsidP="0E7FEBB4" w:rsidRDefault="0E7FEBB4" w14:noSpellErr="1" w14:paraId="112563D2">
            <w:pPr>
              <w:rPr>
                <w:rFonts w:cs="Segoe UI"/>
              </w:rPr>
            </w:pPr>
          </w:p>
        </w:tc>
      </w:tr>
    </w:tbl>
    <w:p w:rsidR="0E7FEBB4" w:rsidP="0E7FEBB4" w:rsidRDefault="0E7FEBB4" w14:paraId="462F02FE" w14:textId="3F0E4569">
      <w:pPr>
        <w:pStyle w:val="Normal"/>
        <w:rPr>
          <w:rFonts w:cs="Segoe UI"/>
          <w:b w:val="1"/>
          <w:bCs w:val="1"/>
        </w:rPr>
      </w:pPr>
    </w:p>
    <w:p w:rsidR="0E7FEBB4" w:rsidP="0E7FEBB4" w:rsidRDefault="0E7FEBB4" w14:paraId="0E8F3E4A" w14:textId="4006BFFE">
      <w:pPr>
        <w:rPr>
          <w:rFonts w:cs="Segoe UI"/>
          <w:b w:val="1"/>
          <w:bCs w:val="1"/>
        </w:rPr>
      </w:pPr>
    </w:p>
    <w:p w:rsidRPr="00AB6E75" w:rsidR="00AB6E75" w:rsidP="00AB6E75" w:rsidRDefault="00AB6E75" w14:paraId="1DAB065A" w14:textId="77777777">
      <w:pPr>
        <w:rPr>
          <w:rFonts w:cs="Segoe UI"/>
          <w:b/>
          <w:bCs/>
          <w:szCs w:val="20"/>
        </w:rPr>
      </w:pPr>
      <w:r w:rsidRPr="00AB6E75">
        <w:rPr>
          <w:rFonts w:cs="Segoe UI"/>
          <w:b/>
          <w:bCs/>
          <w:szCs w:val="20"/>
        </w:rPr>
        <w:t>RISK ASSESSMENT CHECKLIST</w:t>
      </w:r>
    </w:p>
    <w:p w:rsidRPr="00AB6E75" w:rsidR="00AB6E75" w:rsidP="00AB6E75" w:rsidRDefault="00AB6E75" w14:paraId="1DAB065B" w14:textId="77777777">
      <w:pPr>
        <w:rPr>
          <w:rFonts w:cs="Segoe UI"/>
          <w:b/>
          <w:bCs/>
          <w:szCs w:val="20"/>
        </w:rPr>
      </w:pPr>
    </w:p>
    <w:tbl>
      <w:tblPr>
        <w:tblW w:w="99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7733"/>
        <w:gridCol w:w="2236"/>
      </w:tblGrid>
      <w:tr w:rsidRPr="00982097" w:rsidR="00AB6E75" w:rsidTr="0E7FEBB4" w14:paraId="1DAB0660" w14:textId="77777777">
        <w:trPr>
          <w:trHeight w:val="300"/>
        </w:trPr>
        <w:tc>
          <w:tcPr>
            <w:tcW w:w="9969" w:type="dxa"/>
            <w:gridSpan w:val="2"/>
            <w:tcMar/>
            <w:vAlign w:val="center"/>
          </w:tcPr>
          <w:p w:rsidRPr="00982097" w:rsidR="00AB6E75" w:rsidP="00A95432" w:rsidRDefault="00AB6E75" w14:paraId="1DAB065F" w14:textId="77777777">
            <w:pPr>
              <w:rPr>
                <w:rFonts w:cs="Segoe UI"/>
                <w:caps/>
                <w:szCs w:val="20"/>
              </w:rPr>
            </w:pPr>
            <w:r w:rsidRPr="00982097">
              <w:rPr>
                <w:rFonts w:cs="Segoe UI"/>
                <w:b/>
                <w:bCs/>
                <w:caps/>
                <w:szCs w:val="20"/>
              </w:rPr>
              <w:t>Physical Activity</w:t>
            </w:r>
          </w:p>
        </w:tc>
      </w:tr>
      <w:tr w:rsidRPr="00982097" w:rsidR="00AB6E75" w:rsidTr="0E7FEBB4" w14:paraId="1DAB0663" w14:textId="77777777">
        <w:trPr>
          <w:trHeight w:val="425" w:hRule="exact"/>
        </w:trPr>
        <w:tc>
          <w:tcPr>
            <w:tcW w:w="7733" w:type="dxa"/>
            <w:tcMar/>
            <w:vAlign w:val="center"/>
          </w:tcPr>
          <w:p w:rsidRPr="00982097" w:rsidR="00AB6E75" w:rsidP="00A95432" w:rsidRDefault="00AB6E75" w14:paraId="1DAB0661" w14:textId="77777777">
            <w:pPr>
              <w:rPr>
                <w:rFonts w:cs="Segoe UI"/>
                <w:b/>
                <w:bCs/>
                <w:szCs w:val="20"/>
              </w:rPr>
            </w:pPr>
            <w:r w:rsidRPr="00982097">
              <w:rPr>
                <w:rFonts w:cs="Segoe UI"/>
                <w:szCs w:val="20"/>
              </w:rPr>
              <w:t>Repetitive movement is not continued for long periods without appropriate breaks</w:t>
            </w:r>
          </w:p>
        </w:tc>
        <w:tc>
          <w:tcPr>
            <w:tcW w:w="2236" w:type="dxa"/>
            <w:tcMar/>
            <w:vAlign w:val="center"/>
          </w:tcPr>
          <w:p w:rsidRPr="00982097" w:rsidR="00AB6E75" w:rsidP="00A95432" w:rsidRDefault="00E60E9D" w14:paraId="1DAB0662" w14:textId="06E98C9E">
            <w:pPr>
              <w:rPr>
                <w:rFonts w:cs="Segoe UI"/>
                <w:cap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66" w14:textId="77777777">
        <w:trPr>
          <w:trHeight w:val="425" w:hRule="exact"/>
        </w:trPr>
        <w:tc>
          <w:tcPr>
            <w:tcW w:w="7733" w:type="dxa"/>
            <w:tcMar/>
            <w:vAlign w:val="center"/>
          </w:tcPr>
          <w:p w:rsidRPr="00982097" w:rsidR="00AB6E75" w:rsidP="00A95432" w:rsidRDefault="00AB6E75" w14:paraId="1DAB0664" w14:textId="77777777">
            <w:pPr>
              <w:rPr>
                <w:rFonts w:cs="Segoe UI"/>
                <w:b/>
                <w:bCs/>
                <w:szCs w:val="20"/>
              </w:rPr>
            </w:pPr>
            <w:r w:rsidRPr="00982097">
              <w:rPr>
                <w:rFonts w:cs="Segoe UI"/>
                <w:szCs w:val="20"/>
              </w:rPr>
              <w:t>Breaks involve stretching and changing of posture, and possibly alternating activity</w:t>
            </w:r>
          </w:p>
        </w:tc>
        <w:tc>
          <w:tcPr>
            <w:tcW w:w="2236" w:type="dxa"/>
            <w:tcMar/>
            <w:vAlign w:val="center"/>
          </w:tcPr>
          <w:p w:rsidRPr="00982097" w:rsidR="00AB6E75" w:rsidP="00A95432" w:rsidRDefault="00E60E9D" w14:paraId="1DAB0665" w14:textId="5F82C232">
            <w:pPr>
              <w:rPr>
                <w:rFonts w:cs="Segoe UI"/>
                <w:cap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69" w14:textId="77777777">
        <w:trPr>
          <w:trHeight w:val="756" w:hRule="exact"/>
        </w:trPr>
        <w:tc>
          <w:tcPr>
            <w:tcW w:w="7733" w:type="dxa"/>
            <w:tcMar/>
            <w:vAlign w:val="center"/>
          </w:tcPr>
          <w:p w:rsidRPr="00982097" w:rsidR="00AB6E75" w:rsidP="00AB6E75" w:rsidRDefault="00AB6E75" w14:paraId="1DAB0667" w14:textId="77777777">
            <w:pPr>
              <w:rPr>
                <w:rFonts w:cs="Segoe UI"/>
                <w:b/>
                <w:bCs/>
                <w:szCs w:val="20"/>
              </w:rPr>
            </w:pPr>
            <w:r w:rsidRPr="00982097">
              <w:rPr>
                <w:rFonts w:cs="Segoe UI"/>
                <w:szCs w:val="20"/>
              </w:rPr>
              <w:t xml:space="preserve">Posture is comfortable and in accordance with setting up your workstation </w:t>
            </w:r>
            <w:hyperlink w:history="1" r:id="rId11">
              <w:r w:rsidRPr="00982097">
                <w:rPr>
                  <w:rStyle w:val="Hyperlink"/>
                  <w:rFonts w:cs="Segoe UI"/>
                  <w:szCs w:val="20"/>
                </w:rPr>
                <w:t>(Refer to ergonomic office guidelines)</w:t>
              </w:r>
            </w:hyperlink>
          </w:p>
        </w:tc>
        <w:tc>
          <w:tcPr>
            <w:tcW w:w="2236" w:type="dxa"/>
            <w:tcMar/>
            <w:vAlign w:val="center"/>
          </w:tcPr>
          <w:p w:rsidRPr="00982097" w:rsidR="00AB6E75" w:rsidP="00A95432" w:rsidRDefault="00E60E9D" w14:paraId="1DAB0668" w14:textId="4506A2DC">
            <w:pPr>
              <w:rPr>
                <w:rFonts w:cs="Segoe UI"/>
                <w:cap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71" w14:textId="77777777">
        <w:trPr>
          <w:trHeight w:val="300"/>
        </w:trPr>
        <w:tc>
          <w:tcPr>
            <w:tcW w:w="9969" w:type="dxa"/>
            <w:gridSpan w:val="2"/>
            <w:tcMar/>
            <w:vAlign w:val="center"/>
          </w:tcPr>
          <w:p w:rsidRPr="00982097" w:rsidR="00AB6E75" w:rsidP="00A95432" w:rsidRDefault="00AB6E75" w14:paraId="1DAB0670" w14:textId="77777777">
            <w:pPr>
              <w:rPr>
                <w:rFonts w:cs="Segoe UI"/>
                <w:b/>
                <w:bCs/>
                <w:caps/>
                <w:szCs w:val="20"/>
              </w:rPr>
            </w:pPr>
            <w:r w:rsidRPr="00982097">
              <w:rPr>
                <w:rFonts w:cs="Segoe UI"/>
                <w:b/>
                <w:bCs/>
                <w:caps/>
                <w:szCs w:val="20"/>
              </w:rPr>
              <w:t>Work Environment</w:t>
            </w:r>
          </w:p>
        </w:tc>
      </w:tr>
      <w:tr w:rsidRPr="00982097" w:rsidR="00AB6E75" w:rsidTr="0E7FEBB4" w14:paraId="1DAB0674" w14:textId="77777777">
        <w:trPr>
          <w:trHeight w:val="565" w:hRule="exact"/>
        </w:trPr>
        <w:tc>
          <w:tcPr>
            <w:tcW w:w="7733" w:type="dxa"/>
            <w:tcMar/>
            <w:vAlign w:val="center"/>
          </w:tcPr>
          <w:p w:rsidRPr="00982097" w:rsidR="00AB6E75" w:rsidP="00A95432" w:rsidRDefault="00AB6E75" w14:paraId="1DAB0672" w14:textId="77777777">
            <w:pPr>
              <w:rPr>
                <w:rFonts w:cs="Segoe UI"/>
                <w:szCs w:val="20"/>
              </w:rPr>
            </w:pPr>
            <w:r w:rsidRPr="00982097">
              <w:rPr>
                <w:rFonts w:cs="Segoe UI"/>
                <w:szCs w:val="20"/>
              </w:rPr>
              <w:lastRenderedPageBreak/>
              <w:t>Walk-ways are clear of clutter and trip hazards such as trailing electrical cords</w:t>
            </w:r>
          </w:p>
        </w:tc>
        <w:tc>
          <w:tcPr>
            <w:tcW w:w="2236" w:type="dxa"/>
            <w:tcMar/>
            <w:vAlign w:val="center"/>
          </w:tcPr>
          <w:p w:rsidRPr="00982097" w:rsidR="00AB6E75" w:rsidP="00A95432" w:rsidRDefault="00E60E9D" w14:paraId="1DAB0673" w14:textId="79CD0F4B">
            <w:pPr>
              <w:rPr>
                <w:rFonts w:cs="Segoe UI"/>
                <w:cap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77" w14:textId="77777777">
        <w:trPr>
          <w:trHeight w:val="724" w:hRule="exact"/>
        </w:trPr>
        <w:tc>
          <w:tcPr>
            <w:tcW w:w="7733" w:type="dxa"/>
            <w:tcMar/>
            <w:vAlign w:val="center"/>
          </w:tcPr>
          <w:p w:rsidRPr="00982097" w:rsidR="00AB6E75" w:rsidP="00A95432" w:rsidRDefault="00AB6E75" w14:paraId="1DAB0675" w14:textId="77777777">
            <w:pPr>
              <w:rPr>
                <w:rFonts w:cs="Segoe UI"/>
                <w:szCs w:val="20"/>
              </w:rPr>
            </w:pPr>
            <w:r w:rsidRPr="00982097">
              <w:rPr>
                <w:rFonts w:cs="Segoe UI"/>
                <w:szCs w:val="20"/>
              </w:rPr>
              <w:t xml:space="preserve">The work area is segregated from other hazards in the home </w:t>
            </w:r>
            <w:proofErr w:type="spellStart"/>
            <w:r w:rsidRPr="00982097">
              <w:rPr>
                <w:rFonts w:cs="Segoe UI"/>
                <w:szCs w:val="20"/>
              </w:rPr>
              <w:t>eg.</w:t>
            </w:r>
            <w:proofErr w:type="spellEnd"/>
            <w:r w:rsidRPr="00982097">
              <w:rPr>
                <w:rFonts w:cs="Segoe UI"/>
                <w:szCs w:val="20"/>
              </w:rPr>
              <w:t>, hot cooking surfaces in the kitchen</w:t>
            </w:r>
          </w:p>
        </w:tc>
        <w:tc>
          <w:tcPr>
            <w:tcW w:w="2236" w:type="dxa"/>
            <w:tcMar/>
            <w:vAlign w:val="center"/>
          </w:tcPr>
          <w:p w:rsidRPr="00982097" w:rsidR="00AB6E75" w:rsidP="00A95432" w:rsidRDefault="00E60E9D" w14:paraId="1DAB0676" w14:textId="23E2611C">
            <w:pPr>
              <w:rPr>
                <w:rFonts w:cs="Segoe UI"/>
                <w:cap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79" w14:textId="77777777">
        <w:trPr>
          <w:trHeight w:val="300"/>
        </w:trPr>
        <w:tc>
          <w:tcPr>
            <w:tcW w:w="9969" w:type="dxa"/>
            <w:gridSpan w:val="2"/>
            <w:tcMar/>
            <w:vAlign w:val="center"/>
          </w:tcPr>
          <w:p w:rsidRPr="00982097" w:rsidR="00AB6E75" w:rsidP="00A95432" w:rsidRDefault="00AB6E75" w14:paraId="1DAB0678" w14:textId="77777777">
            <w:pPr>
              <w:rPr>
                <w:rFonts w:cs="Segoe UI"/>
                <w:b/>
                <w:bCs/>
                <w:caps/>
                <w:szCs w:val="20"/>
              </w:rPr>
            </w:pPr>
            <w:r w:rsidRPr="00982097">
              <w:rPr>
                <w:rFonts w:cs="Segoe UI"/>
                <w:b/>
                <w:bCs/>
                <w:caps/>
                <w:szCs w:val="20"/>
              </w:rPr>
              <w:t>Emergency egress</w:t>
            </w:r>
          </w:p>
        </w:tc>
      </w:tr>
      <w:tr w:rsidRPr="00982097" w:rsidR="00AB6E75" w:rsidTr="0E7FEBB4" w14:paraId="1DAB067F" w14:textId="77777777">
        <w:trPr>
          <w:trHeight w:val="719" w:hRule="exact"/>
        </w:trPr>
        <w:tc>
          <w:tcPr>
            <w:tcW w:w="7733" w:type="dxa"/>
            <w:tcMar/>
            <w:vAlign w:val="center"/>
          </w:tcPr>
          <w:p w:rsidRPr="00982097" w:rsidR="00AB6E75" w:rsidP="00A95432" w:rsidRDefault="00AB6E75" w14:paraId="1DAB067D" w14:textId="77777777">
            <w:pPr>
              <w:rPr>
                <w:rFonts w:cs="Segoe UI"/>
                <w:szCs w:val="20"/>
              </w:rPr>
            </w:pPr>
            <w:r w:rsidRPr="00982097">
              <w:rPr>
                <w:rFonts w:cs="Segoe UI"/>
                <w:szCs w:val="20"/>
              </w:rPr>
              <w:t>Path to the exit is sufficiently wide and free of trip hazards and obstructions to allow unimpeded passage</w:t>
            </w:r>
          </w:p>
        </w:tc>
        <w:tc>
          <w:tcPr>
            <w:tcW w:w="2236" w:type="dxa"/>
            <w:tcMar/>
            <w:vAlign w:val="center"/>
          </w:tcPr>
          <w:p w:rsidRPr="00982097" w:rsidR="00AB6E75" w:rsidP="00A95432" w:rsidRDefault="00E60E9D" w14:paraId="1DAB067E" w14:textId="5CEF8B4E">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81" w14:textId="77777777">
        <w:trPr>
          <w:trHeight w:val="300"/>
        </w:trPr>
        <w:tc>
          <w:tcPr>
            <w:tcW w:w="9969" w:type="dxa"/>
            <w:gridSpan w:val="2"/>
            <w:tcMar/>
            <w:vAlign w:val="center"/>
          </w:tcPr>
          <w:p w:rsidRPr="00982097" w:rsidR="00AB6E75" w:rsidP="00A95432" w:rsidRDefault="00AB6E75" w14:paraId="1DAB0680" w14:textId="77777777">
            <w:pPr>
              <w:rPr>
                <w:rFonts w:cs="Segoe UI"/>
                <w:b/>
                <w:bCs/>
                <w:caps/>
                <w:szCs w:val="20"/>
              </w:rPr>
            </w:pPr>
            <w:r w:rsidRPr="00982097">
              <w:rPr>
                <w:rFonts w:cs="Segoe UI"/>
                <w:b/>
                <w:bCs/>
                <w:caps/>
                <w:szCs w:val="20"/>
              </w:rPr>
              <w:t>NATURE OF THE HAZARD</w:t>
            </w:r>
          </w:p>
        </w:tc>
      </w:tr>
      <w:tr w:rsidRPr="00982097" w:rsidR="00AB6E75" w:rsidTr="0E7FEBB4" w14:paraId="1DAB0684" w14:textId="77777777">
        <w:trPr>
          <w:trHeight w:val="425" w:hRule="exact"/>
        </w:trPr>
        <w:tc>
          <w:tcPr>
            <w:tcW w:w="7733" w:type="dxa"/>
            <w:tcMar/>
            <w:vAlign w:val="center"/>
          </w:tcPr>
          <w:p w:rsidRPr="00982097" w:rsidR="00AB6E75" w:rsidP="00A95432" w:rsidRDefault="00AB6E75" w14:paraId="1DAB0682" w14:textId="77777777">
            <w:pPr>
              <w:rPr>
                <w:rFonts w:cs="Segoe UI"/>
                <w:szCs w:val="20"/>
              </w:rPr>
            </w:pPr>
            <w:r w:rsidRPr="00982097">
              <w:rPr>
                <w:rFonts w:cs="Segoe UI"/>
                <w:szCs w:val="20"/>
              </w:rPr>
              <w:t>Path to the exit is reasonably direct</w:t>
            </w:r>
          </w:p>
        </w:tc>
        <w:tc>
          <w:tcPr>
            <w:tcW w:w="2236" w:type="dxa"/>
            <w:tcMar/>
            <w:vAlign w:val="center"/>
          </w:tcPr>
          <w:p w:rsidRPr="00982097" w:rsidR="00AB6E75" w:rsidP="00A95432" w:rsidRDefault="00E60E9D" w14:paraId="1DAB0683" w14:textId="436DB0F7">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87" w14:textId="77777777">
        <w:trPr>
          <w:trHeight w:val="425" w:hRule="exact"/>
        </w:trPr>
        <w:tc>
          <w:tcPr>
            <w:tcW w:w="7733" w:type="dxa"/>
            <w:tcMar/>
            <w:vAlign w:val="center"/>
          </w:tcPr>
          <w:p w:rsidRPr="00982097" w:rsidR="00AB6E75" w:rsidP="00A95432" w:rsidRDefault="00AB6E75" w14:paraId="1DAB0685" w14:textId="77777777">
            <w:pPr>
              <w:rPr>
                <w:rFonts w:cs="Segoe UI"/>
                <w:szCs w:val="20"/>
              </w:rPr>
            </w:pPr>
            <w:r w:rsidRPr="00982097">
              <w:rPr>
                <w:rFonts w:cs="Segoe UI"/>
                <w:szCs w:val="20"/>
              </w:rPr>
              <w:t>Power outlets are not overloaded with double adapters and power boards</w:t>
            </w:r>
          </w:p>
        </w:tc>
        <w:tc>
          <w:tcPr>
            <w:tcW w:w="2236" w:type="dxa"/>
            <w:tcMar/>
            <w:vAlign w:val="center"/>
          </w:tcPr>
          <w:p w:rsidRPr="00982097" w:rsidR="00AB6E75" w:rsidP="00A95432" w:rsidRDefault="00E60E9D" w14:paraId="1DAB0686" w14:textId="6B63036D">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E7FEBB4" w14:paraId="1DAB0689" w14:textId="77777777">
        <w:trPr>
          <w:trHeight w:val="300"/>
        </w:trPr>
        <w:tc>
          <w:tcPr>
            <w:tcW w:w="9969" w:type="dxa"/>
            <w:gridSpan w:val="2"/>
            <w:tcMar/>
            <w:vAlign w:val="center"/>
          </w:tcPr>
          <w:p w:rsidRPr="00982097" w:rsidR="00AB6E75" w:rsidP="00A95432" w:rsidRDefault="00AB6E75" w14:paraId="1DAB0688" w14:textId="77777777">
            <w:pPr>
              <w:rPr>
                <w:rFonts w:cs="Segoe UI"/>
                <w:b/>
                <w:bCs/>
                <w:caps/>
                <w:szCs w:val="20"/>
              </w:rPr>
            </w:pPr>
            <w:r w:rsidRPr="00982097">
              <w:rPr>
                <w:rFonts w:cs="Segoe UI"/>
                <w:b/>
                <w:bCs/>
                <w:caps/>
                <w:szCs w:val="20"/>
              </w:rPr>
              <w:t>The Individual Involved</w:t>
            </w:r>
          </w:p>
        </w:tc>
      </w:tr>
      <w:tr w:rsidRPr="00982097" w:rsidR="00AB6E75" w:rsidTr="0E7FEBB4" w14:paraId="1DAB068C" w14:textId="77777777">
        <w:trPr>
          <w:trHeight w:val="425" w:hRule="exact"/>
        </w:trPr>
        <w:tc>
          <w:tcPr>
            <w:tcW w:w="7733" w:type="dxa"/>
            <w:tcMar/>
            <w:vAlign w:val="center"/>
          </w:tcPr>
          <w:p w:rsidRPr="00982097" w:rsidR="00AB6E75" w:rsidP="00A95432" w:rsidRDefault="00AB6E75" w14:paraId="1DAB068A" w14:textId="77777777">
            <w:pPr>
              <w:rPr>
                <w:rFonts w:cs="Segoe UI"/>
                <w:szCs w:val="20"/>
              </w:rPr>
            </w:pPr>
            <w:r w:rsidRPr="00982097">
              <w:rPr>
                <w:rFonts w:cs="Segoe UI"/>
                <w:szCs w:val="20"/>
              </w:rPr>
              <w:t>The worker’s fitness and health are suited to the tasks to be undertaken</w:t>
            </w:r>
          </w:p>
        </w:tc>
        <w:tc>
          <w:tcPr>
            <w:tcW w:w="2236" w:type="dxa"/>
            <w:tcMar/>
            <w:vAlign w:val="center"/>
          </w:tcPr>
          <w:p w:rsidRPr="00982097" w:rsidR="00AB6E75" w:rsidP="00A95432" w:rsidRDefault="00E60E9D" w14:paraId="1DAB068B" w14:textId="2DA630D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bl>
    <w:p w:rsidR="00AB6E75" w:rsidP="00AB6E75" w:rsidRDefault="00AB6E75" w14:paraId="1DAB0690" w14:textId="77777777">
      <w:pPr>
        <w:rPr>
          <w:rFonts w:cs="Segoe UI"/>
          <w:szCs w:val="20"/>
        </w:rPr>
      </w:pPr>
    </w:p>
    <w:p w:rsidRPr="00AB6E75" w:rsidR="00554610" w:rsidP="00AB6E75" w:rsidRDefault="00554610" w14:paraId="78B7E9D0" w14:textId="77777777">
      <w:pPr>
        <w:rPr>
          <w:rFonts w:cs="Segoe UI"/>
          <w:szCs w:val="20"/>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7733"/>
        <w:gridCol w:w="2236"/>
      </w:tblGrid>
      <w:tr w:rsidRPr="00982097" w:rsidR="00AB6E75" w:rsidTr="00A95432" w14:paraId="1DAB0692" w14:textId="77777777">
        <w:tc>
          <w:tcPr>
            <w:tcW w:w="9969" w:type="dxa"/>
            <w:gridSpan w:val="2"/>
            <w:vAlign w:val="center"/>
          </w:tcPr>
          <w:p w:rsidRPr="00982097" w:rsidR="00AB6E75" w:rsidP="00A95432" w:rsidRDefault="00AB6E75" w14:paraId="1DAB0691" w14:textId="77777777">
            <w:pPr>
              <w:rPr>
                <w:rFonts w:cs="Segoe UI"/>
                <w:b/>
                <w:bCs/>
                <w:caps/>
                <w:szCs w:val="20"/>
              </w:rPr>
            </w:pPr>
            <w:r w:rsidRPr="00982097">
              <w:rPr>
                <w:rFonts w:cs="Segoe UI"/>
                <w:b/>
                <w:bCs/>
                <w:caps/>
                <w:szCs w:val="20"/>
              </w:rPr>
              <w:t>Other</w:t>
            </w:r>
          </w:p>
        </w:tc>
      </w:tr>
      <w:tr w:rsidRPr="00982097" w:rsidR="00AB6E75" w:rsidTr="00A95432" w14:paraId="1DAB0695" w14:textId="77777777">
        <w:trPr>
          <w:trHeight w:val="737" w:hRule="exact"/>
        </w:trPr>
        <w:tc>
          <w:tcPr>
            <w:tcW w:w="7733" w:type="dxa"/>
            <w:vAlign w:val="center"/>
          </w:tcPr>
          <w:p w:rsidRPr="00982097" w:rsidR="00AB6E75" w:rsidP="00A95432" w:rsidRDefault="00AB6E75" w14:paraId="1DAB0693" w14:textId="77777777">
            <w:pPr>
              <w:rPr>
                <w:rFonts w:cs="Segoe UI"/>
                <w:szCs w:val="20"/>
              </w:rPr>
            </w:pPr>
            <w:r w:rsidRPr="00982097">
              <w:rPr>
                <w:rFonts w:cs="Segoe UI"/>
                <w:szCs w:val="20"/>
              </w:rPr>
              <w:t>Telephone or other suitable devices are readily available to allow effective communication in emergency situations</w:t>
            </w:r>
          </w:p>
        </w:tc>
        <w:tc>
          <w:tcPr>
            <w:tcW w:w="2236" w:type="dxa"/>
            <w:vAlign w:val="center"/>
          </w:tcPr>
          <w:p w:rsidRPr="00982097" w:rsidR="00AB6E75" w:rsidP="00A95432" w:rsidRDefault="00E60E9D" w14:paraId="1DAB0694" w14:textId="14E5C85B">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5F08B1">
              <w:rPr>
                <w:rFonts w:cs="Segoe UI"/>
                <w:sz w:val="16"/>
                <w:szCs w:val="20"/>
              </w:rPr>
              <w:t xml:space="preserve"> Yes   </w:t>
            </w:r>
            <w:r w:rsidRPr="00982097" w:rsidR="005F08B1">
              <w:rPr>
                <w:rFonts w:cs="Segoe UI"/>
                <w:sz w:val="16"/>
                <w:szCs w:val="20"/>
              </w:rPr>
              <w:fldChar w:fldCharType="begin">
                <w:ffData>
                  <w:name w:val="Check1"/>
                  <w:enabled/>
                  <w:calcOnExit w:val="0"/>
                  <w:checkBox>
                    <w:sizeAuto/>
                    <w:default w:val="0"/>
                  </w:checkBox>
                </w:ffData>
              </w:fldChar>
            </w:r>
            <w:r w:rsidRPr="00982097" w:rsidR="005F08B1">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5F08B1">
              <w:rPr>
                <w:rFonts w:cs="Segoe UI"/>
                <w:sz w:val="16"/>
                <w:szCs w:val="20"/>
              </w:rPr>
              <w:fldChar w:fldCharType="end"/>
            </w:r>
            <w:r w:rsidRPr="00982097" w:rsidR="005F08B1">
              <w:rPr>
                <w:rFonts w:cs="Segoe UI"/>
                <w:sz w:val="16"/>
                <w:szCs w:val="20"/>
              </w:rPr>
              <w:t xml:space="preserve"> No   </w:t>
            </w:r>
            <w:r w:rsidRPr="00982097" w:rsidR="005F08B1">
              <w:rPr>
                <w:rFonts w:cs="Segoe UI"/>
                <w:sz w:val="16"/>
                <w:szCs w:val="20"/>
              </w:rPr>
              <w:fldChar w:fldCharType="begin">
                <w:ffData>
                  <w:name w:val="Check2"/>
                  <w:enabled/>
                  <w:calcOnExit w:val="0"/>
                  <w:checkBox>
                    <w:sizeAuto/>
                    <w:default w:val="0"/>
                  </w:checkBox>
                </w:ffData>
              </w:fldChar>
            </w:r>
            <w:r w:rsidRPr="00982097" w:rsidR="005F08B1">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5F08B1">
              <w:rPr>
                <w:rFonts w:cs="Segoe UI"/>
                <w:sz w:val="16"/>
                <w:szCs w:val="20"/>
              </w:rPr>
              <w:fldChar w:fldCharType="end"/>
            </w:r>
            <w:r w:rsidRPr="00982097" w:rsidR="005F08B1">
              <w:rPr>
                <w:rFonts w:cs="Segoe UI"/>
                <w:sz w:val="16"/>
                <w:szCs w:val="20"/>
              </w:rPr>
              <w:t xml:space="preserve"> N/A</w:t>
            </w:r>
          </w:p>
        </w:tc>
      </w:tr>
      <w:tr w:rsidRPr="00982097" w:rsidR="00490CF8" w:rsidTr="00A95432" w14:paraId="0205778F" w14:textId="77777777">
        <w:trPr>
          <w:trHeight w:val="737" w:hRule="exact"/>
        </w:trPr>
        <w:tc>
          <w:tcPr>
            <w:tcW w:w="7733" w:type="dxa"/>
            <w:vAlign w:val="center"/>
          </w:tcPr>
          <w:p w:rsidRPr="00982097" w:rsidR="00490CF8" w:rsidP="00A95432" w:rsidRDefault="00490CF8" w14:paraId="1F3FCDA0" w14:textId="64BFFD98">
            <w:pPr>
              <w:rPr>
                <w:rFonts w:cs="Segoe UI"/>
                <w:szCs w:val="20"/>
              </w:rPr>
            </w:pPr>
            <w:r>
              <w:rPr>
                <w:rFonts w:cs="Segoe UI"/>
                <w:szCs w:val="20"/>
              </w:rPr>
              <w:t xml:space="preserve">Digital signatures created and access to required software and programs to </w:t>
            </w:r>
            <w:r w:rsidR="005F08B1">
              <w:rPr>
                <w:rFonts w:cs="Segoe UI"/>
                <w:szCs w:val="20"/>
              </w:rPr>
              <w:t>perform work duties (Office 365, acrobat reader, etc)</w:t>
            </w:r>
          </w:p>
        </w:tc>
        <w:tc>
          <w:tcPr>
            <w:tcW w:w="2236" w:type="dxa"/>
            <w:vAlign w:val="center"/>
          </w:tcPr>
          <w:p w:rsidRPr="00982097" w:rsidR="00490CF8" w:rsidP="00A95432" w:rsidRDefault="00E60E9D" w14:paraId="6DC036DC" w14:textId="260D614E">
            <w:pPr>
              <w:rPr>
                <w:rFonts w:cs="Segoe UI"/>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5F08B1">
              <w:rPr>
                <w:rFonts w:cs="Segoe UI"/>
                <w:sz w:val="16"/>
                <w:szCs w:val="20"/>
              </w:rPr>
              <w:t xml:space="preserve"> Yes   </w:t>
            </w:r>
            <w:r w:rsidRPr="00982097" w:rsidR="005F08B1">
              <w:rPr>
                <w:rFonts w:cs="Segoe UI"/>
                <w:sz w:val="16"/>
                <w:szCs w:val="20"/>
              </w:rPr>
              <w:fldChar w:fldCharType="begin">
                <w:ffData>
                  <w:name w:val="Check1"/>
                  <w:enabled/>
                  <w:calcOnExit w:val="0"/>
                  <w:checkBox>
                    <w:sizeAuto/>
                    <w:default w:val="0"/>
                  </w:checkBox>
                </w:ffData>
              </w:fldChar>
            </w:r>
            <w:r w:rsidRPr="00982097" w:rsidR="005F08B1">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5F08B1">
              <w:rPr>
                <w:rFonts w:cs="Segoe UI"/>
                <w:sz w:val="16"/>
                <w:szCs w:val="20"/>
              </w:rPr>
              <w:fldChar w:fldCharType="end"/>
            </w:r>
            <w:r w:rsidRPr="00982097" w:rsidR="005F08B1">
              <w:rPr>
                <w:rFonts w:cs="Segoe UI"/>
                <w:sz w:val="16"/>
                <w:szCs w:val="20"/>
              </w:rPr>
              <w:t xml:space="preserve"> No   </w:t>
            </w:r>
            <w:r w:rsidRPr="00982097" w:rsidR="005F08B1">
              <w:rPr>
                <w:rFonts w:cs="Segoe UI"/>
                <w:sz w:val="16"/>
                <w:szCs w:val="20"/>
              </w:rPr>
              <w:fldChar w:fldCharType="begin">
                <w:ffData>
                  <w:name w:val="Check2"/>
                  <w:enabled/>
                  <w:calcOnExit w:val="0"/>
                  <w:checkBox>
                    <w:sizeAuto/>
                    <w:default w:val="0"/>
                  </w:checkBox>
                </w:ffData>
              </w:fldChar>
            </w:r>
            <w:r w:rsidRPr="00982097" w:rsidR="005F08B1">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5F08B1">
              <w:rPr>
                <w:rFonts w:cs="Segoe UI"/>
                <w:sz w:val="16"/>
                <w:szCs w:val="20"/>
              </w:rPr>
              <w:fldChar w:fldCharType="end"/>
            </w:r>
            <w:r w:rsidRPr="00982097" w:rsidR="005F08B1">
              <w:rPr>
                <w:rFonts w:cs="Segoe UI"/>
                <w:sz w:val="16"/>
                <w:szCs w:val="20"/>
              </w:rPr>
              <w:t xml:space="preserve"> N/A</w:t>
            </w:r>
          </w:p>
        </w:tc>
      </w:tr>
      <w:tr w:rsidRPr="00982097" w:rsidR="00AB6E75" w:rsidTr="00A95432" w14:paraId="1DAB0698" w14:textId="77777777">
        <w:trPr>
          <w:trHeight w:val="691" w:hRule="exact"/>
        </w:trPr>
        <w:tc>
          <w:tcPr>
            <w:tcW w:w="7733" w:type="dxa"/>
            <w:vAlign w:val="center"/>
          </w:tcPr>
          <w:p w:rsidRPr="00982097" w:rsidR="00AB6E75" w:rsidP="00A95432" w:rsidRDefault="00AB6E75" w14:paraId="1DAB0696" w14:textId="77777777">
            <w:pPr>
              <w:rPr>
                <w:rFonts w:cs="Segoe UI"/>
                <w:szCs w:val="20"/>
              </w:rPr>
            </w:pPr>
            <w:r w:rsidRPr="00982097">
              <w:rPr>
                <w:rFonts w:cs="Segoe UI"/>
                <w:szCs w:val="20"/>
              </w:rPr>
              <w:t xml:space="preserve">Emergency contact numbers and details are known </w:t>
            </w:r>
            <w:proofErr w:type="spellStart"/>
            <w:r w:rsidRPr="00982097">
              <w:rPr>
                <w:rFonts w:cs="Segoe UI"/>
                <w:szCs w:val="20"/>
              </w:rPr>
              <w:t>ie</w:t>
            </w:r>
            <w:proofErr w:type="spellEnd"/>
            <w:r w:rsidRPr="00982097">
              <w:rPr>
                <w:rFonts w:cs="Segoe UI"/>
                <w:szCs w:val="20"/>
              </w:rPr>
              <w:t xml:space="preserve">., 000 for fire, </w:t>
            </w:r>
            <w:proofErr w:type="gramStart"/>
            <w:r w:rsidRPr="00982097">
              <w:rPr>
                <w:rFonts w:cs="Segoe UI"/>
                <w:szCs w:val="20"/>
              </w:rPr>
              <w:t>ambulance</w:t>
            </w:r>
            <w:proofErr w:type="gramEnd"/>
            <w:r w:rsidRPr="00982097">
              <w:rPr>
                <w:rFonts w:cs="Segoe UI"/>
                <w:szCs w:val="20"/>
              </w:rPr>
              <w:t xml:space="preserve"> or police</w:t>
            </w:r>
          </w:p>
        </w:tc>
        <w:tc>
          <w:tcPr>
            <w:tcW w:w="2236" w:type="dxa"/>
            <w:vAlign w:val="center"/>
          </w:tcPr>
          <w:p w:rsidRPr="00982097" w:rsidR="00AB6E75" w:rsidP="00A95432" w:rsidRDefault="00E60E9D" w14:paraId="1DAB0697" w14:textId="4886C74E">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B6E75" w:rsidTr="00A95432" w14:paraId="1DAB06A7" w14:textId="77777777">
        <w:trPr>
          <w:trHeight w:val="3000" w:hRule="exact"/>
        </w:trPr>
        <w:tc>
          <w:tcPr>
            <w:tcW w:w="7733" w:type="dxa"/>
            <w:vAlign w:val="center"/>
          </w:tcPr>
          <w:p w:rsidRPr="00982097" w:rsidR="00AB6E75" w:rsidP="00AB6E75" w:rsidRDefault="00AB6E75" w14:paraId="1DAB0699" w14:textId="77777777">
            <w:pPr>
              <w:rPr>
                <w:rFonts w:cs="Segoe UI"/>
                <w:szCs w:val="20"/>
              </w:rPr>
            </w:pPr>
            <w:r w:rsidRPr="00982097">
              <w:rPr>
                <w:rFonts w:cs="Segoe UI"/>
                <w:szCs w:val="20"/>
              </w:rPr>
              <w:t xml:space="preserve">First Aid supplies are available </w:t>
            </w:r>
          </w:p>
          <w:p w:rsidRPr="00BA5D23" w:rsidR="00AB6E75" w:rsidP="00AB6E75" w:rsidRDefault="00BA5D23" w14:paraId="1DAB069A" w14:textId="77777777">
            <w:pPr>
              <w:rPr>
                <w:rFonts w:cs="Segoe UI"/>
                <w:i/>
                <w:szCs w:val="20"/>
              </w:rPr>
            </w:pPr>
            <w:r w:rsidRPr="00BA5D23">
              <w:rPr>
                <w:rFonts w:cs="Segoe UI"/>
                <w:i/>
                <w:szCs w:val="20"/>
              </w:rPr>
              <w:t>(Contains minimum)</w:t>
            </w:r>
          </w:p>
          <w:p w:rsidRPr="00982097" w:rsidR="00AB6E75" w:rsidP="00816531" w:rsidRDefault="00AB6E75" w14:paraId="1DAB069B" w14:textId="4E24D1BE">
            <w:pPr>
              <w:pStyle w:val="ListParagraph"/>
              <w:numPr>
                <w:ilvl w:val="0"/>
                <w:numId w:val="7"/>
              </w:numPr>
              <w:rPr>
                <w:rFonts w:cs="Segoe UI"/>
                <w:szCs w:val="20"/>
              </w:rPr>
            </w:pPr>
            <w:r w:rsidRPr="00982097">
              <w:rPr>
                <w:rFonts w:cs="Segoe UI"/>
                <w:szCs w:val="20"/>
              </w:rPr>
              <w:t>PLASTIC ADHESIVE STRIPS 50 PK</w:t>
            </w:r>
            <w:r w:rsidR="00A24DBC">
              <w:rPr>
                <w:rFonts w:cs="Segoe UI"/>
                <w:szCs w:val="20"/>
              </w:rPr>
              <w:t xml:space="preserve"> </w:t>
            </w:r>
          </w:p>
          <w:p w:rsidRPr="00982097" w:rsidR="00AB6E75" w:rsidP="00816531" w:rsidRDefault="00AB6E75" w14:paraId="1DAB069C" w14:textId="77777777">
            <w:pPr>
              <w:pStyle w:val="ListParagraph"/>
              <w:numPr>
                <w:ilvl w:val="0"/>
                <w:numId w:val="7"/>
              </w:numPr>
              <w:rPr>
                <w:rFonts w:cs="Segoe UI"/>
                <w:szCs w:val="20"/>
              </w:rPr>
            </w:pPr>
            <w:r w:rsidRPr="00982097">
              <w:rPr>
                <w:rFonts w:cs="Segoe UI"/>
                <w:szCs w:val="20"/>
              </w:rPr>
              <w:t>GLOVES LATEX PKT 2</w:t>
            </w:r>
          </w:p>
          <w:p w:rsidRPr="00982097" w:rsidR="00AB6E75" w:rsidP="00816531" w:rsidRDefault="00AB6E75" w14:paraId="1DAB069D" w14:textId="77777777">
            <w:pPr>
              <w:pStyle w:val="ListParagraph"/>
              <w:numPr>
                <w:ilvl w:val="0"/>
                <w:numId w:val="7"/>
              </w:numPr>
              <w:rPr>
                <w:rFonts w:cs="Segoe UI"/>
                <w:szCs w:val="20"/>
              </w:rPr>
            </w:pPr>
            <w:r w:rsidRPr="00982097">
              <w:rPr>
                <w:rFonts w:cs="Segoe UI"/>
                <w:szCs w:val="20"/>
              </w:rPr>
              <w:t>PLASTIC BAG ASST SIZES</w:t>
            </w:r>
          </w:p>
          <w:p w:rsidRPr="00856A04" w:rsidR="00AB6E75" w:rsidP="00816531" w:rsidRDefault="00AB6E75" w14:paraId="1DAB069E" w14:textId="77777777">
            <w:pPr>
              <w:pStyle w:val="ListParagraph"/>
              <w:numPr>
                <w:ilvl w:val="0"/>
                <w:numId w:val="7"/>
              </w:numPr>
              <w:rPr>
                <w:rFonts w:cs="Segoe UI"/>
                <w:szCs w:val="20"/>
              </w:rPr>
            </w:pPr>
            <w:r w:rsidRPr="00856A04">
              <w:rPr>
                <w:rFonts w:cs="Segoe UI"/>
                <w:szCs w:val="20"/>
              </w:rPr>
              <w:t>CPR GUIDE</w:t>
            </w:r>
          </w:p>
          <w:p w:rsidRPr="00856A04" w:rsidR="00AB6E75" w:rsidP="00816531" w:rsidRDefault="00AB6E75" w14:paraId="1DAB069F" w14:textId="77777777">
            <w:pPr>
              <w:pStyle w:val="ListParagraph"/>
              <w:numPr>
                <w:ilvl w:val="0"/>
                <w:numId w:val="7"/>
              </w:numPr>
              <w:rPr>
                <w:rFonts w:cs="Segoe UI"/>
                <w:szCs w:val="20"/>
              </w:rPr>
            </w:pPr>
            <w:r w:rsidRPr="00856A04">
              <w:rPr>
                <w:rFonts w:cs="Segoe UI"/>
                <w:szCs w:val="20"/>
              </w:rPr>
              <w:t>FIRST AID INSTRUCTIONS</w:t>
            </w:r>
          </w:p>
          <w:p w:rsidRPr="00982097" w:rsidR="00AB6E75" w:rsidP="00816531" w:rsidRDefault="00AB6E75" w14:paraId="1DAB06A0" w14:textId="77777777">
            <w:pPr>
              <w:pStyle w:val="ListParagraph"/>
              <w:numPr>
                <w:ilvl w:val="0"/>
                <w:numId w:val="7"/>
              </w:numPr>
              <w:rPr>
                <w:rFonts w:cs="Segoe UI"/>
                <w:szCs w:val="20"/>
              </w:rPr>
            </w:pPr>
            <w:r w:rsidRPr="00982097">
              <w:rPr>
                <w:rFonts w:cs="Segoe UI"/>
                <w:szCs w:val="20"/>
              </w:rPr>
              <w:t>TRIANGULAR BANDAGE 110CM</w:t>
            </w:r>
          </w:p>
          <w:p w:rsidRPr="00982097" w:rsidR="00AB6E75" w:rsidP="00816531" w:rsidRDefault="00AB6E75" w14:paraId="1DAB06A1" w14:textId="77777777">
            <w:pPr>
              <w:pStyle w:val="ListParagraph"/>
              <w:numPr>
                <w:ilvl w:val="0"/>
                <w:numId w:val="7"/>
              </w:numPr>
              <w:rPr>
                <w:rFonts w:cs="Segoe UI"/>
                <w:szCs w:val="20"/>
              </w:rPr>
            </w:pPr>
            <w:r w:rsidRPr="00982097">
              <w:rPr>
                <w:rFonts w:cs="Segoe UI"/>
                <w:szCs w:val="20"/>
              </w:rPr>
              <w:t>GAUZE BANDAGE 5CM</w:t>
            </w:r>
          </w:p>
          <w:p w:rsidRPr="00982097" w:rsidR="00AB6E75" w:rsidP="00816531" w:rsidRDefault="00AB6E75" w14:paraId="1DAB06A2" w14:textId="77777777">
            <w:pPr>
              <w:pStyle w:val="ListParagraph"/>
              <w:numPr>
                <w:ilvl w:val="0"/>
                <w:numId w:val="7"/>
              </w:numPr>
              <w:rPr>
                <w:rFonts w:cs="Segoe UI"/>
                <w:szCs w:val="20"/>
              </w:rPr>
            </w:pPr>
            <w:r w:rsidRPr="00982097">
              <w:rPr>
                <w:rFonts w:cs="Segoe UI"/>
                <w:szCs w:val="20"/>
              </w:rPr>
              <w:t>SAFETY PINS ASST. SIZE PKT/12</w:t>
            </w:r>
          </w:p>
          <w:p w:rsidRPr="00982097" w:rsidR="00AB6E75" w:rsidP="00816531" w:rsidRDefault="00AB6E75" w14:paraId="1DAB06A3" w14:textId="77777777">
            <w:pPr>
              <w:pStyle w:val="ListParagraph"/>
              <w:numPr>
                <w:ilvl w:val="0"/>
                <w:numId w:val="7"/>
              </w:numPr>
              <w:rPr>
                <w:rFonts w:cs="Segoe UI"/>
                <w:szCs w:val="20"/>
              </w:rPr>
            </w:pPr>
            <w:r w:rsidRPr="00982097">
              <w:rPr>
                <w:rFonts w:cs="Segoe UI"/>
                <w:szCs w:val="20"/>
              </w:rPr>
              <w:t>WOUND DRESSING LGE</w:t>
            </w:r>
          </w:p>
          <w:p w:rsidRPr="00982097" w:rsidR="00AB6E75" w:rsidP="00AB6E75" w:rsidRDefault="00AB6E75" w14:paraId="1DAB06A4" w14:textId="77777777">
            <w:pPr>
              <w:rPr>
                <w:rFonts w:cs="Segoe UI"/>
                <w:szCs w:val="20"/>
              </w:rPr>
            </w:pPr>
          </w:p>
          <w:p w:rsidRPr="00982097" w:rsidR="00AB6E75" w:rsidP="00AB6E75" w:rsidRDefault="00AB6E75" w14:paraId="1DAB06A5" w14:textId="77777777">
            <w:pPr>
              <w:rPr>
                <w:rFonts w:cs="Segoe UI"/>
                <w:szCs w:val="20"/>
              </w:rPr>
            </w:pPr>
          </w:p>
        </w:tc>
        <w:tc>
          <w:tcPr>
            <w:tcW w:w="2236" w:type="dxa"/>
            <w:vAlign w:val="center"/>
          </w:tcPr>
          <w:p w:rsidR="00AB6E75" w:rsidP="00A95432" w:rsidRDefault="00AB6E75" w14:paraId="2D16CEA7" w14:textId="185DCD7D">
            <w:pPr>
              <w:rPr>
                <w:rFonts w:cs="Segoe UI"/>
                <w:sz w:val="16"/>
                <w:szCs w:val="20"/>
              </w:rPr>
            </w:pP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Yes   </w:t>
            </w:r>
            <w:r w:rsidR="00856A04">
              <w:rPr>
                <w:rFonts w:cs="Segoe UI"/>
                <w:sz w:val="16"/>
                <w:szCs w:val="20"/>
              </w:rPr>
              <w:fldChar w:fldCharType="begin">
                <w:ffData>
                  <w:name w:val=""/>
                  <w:enabled/>
                  <w:calcOnExit w:val="0"/>
                  <w:checkBox>
                    <w:sizeAuto/>
                    <w:default w:val="0"/>
                  </w:checkBox>
                </w:ffData>
              </w:fldChar>
            </w:r>
            <w:r w:rsidR="00856A04">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00856A04">
              <w:rPr>
                <w:rFonts w:cs="Segoe UI"/>
                <w:sz w:val="16"/>
                <w:szCs w:val="20"/>
              </w:rPr>
              <w:fldChar w:fldCharType="end"/>
            </w:r>
            <w:r w:rsidRPr="00982097">
              <w:rPr>
                <w:rFonts w:cs="Segoe UI"/>
                <w:sz w:val="16"/>
                <w:szCs w:val="20"/>
              </w:rPr>
              <w:t xml:space="preserve"> No   </w:t>
            </w:r>
            <w:r w:rsidRPr="00982097">
              <w:rPr>
                <w:rFonts w:cs="Segoe UI"/>
                <w:sz w:val="16"/>
                <w:szCs w:val="20"/>
              </w:rPr>
              <w:fldChar w:fldCharType="begin">
                <w:ffData>
                  <w:name w:val="Check2"/>
                  <w:enabled/>
                  <w:calcOnExit w:val="0"/>
                  <w:checkBox>
                    <w:sizeAuto/>
                    <w:default w:val="0"/>
                  </w:checkBox>
                </w:ffData>
              </w:fldChar>
            </w:r>
            <w:r w:rsidRPr="00982097">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N/A</w:t>
            </w:r>
          </w:p>
          <w:p w:rsidR="00A24DBC" w:rsidP="00A95432" w:rsidRDefault="00A24DBC" w14:paraId="036E89F1" w14:textId="77777777">
            <w:pPr>
              <w:rPr>
                <w:rFonts w:cs="Segoe UI"/>
                <w:sz w:val="16"/>
                <w:szCs w:val="20"/>
              </w:rPr>
            </w:pPr>
          </w:p>
          <w:p w:rsidRPr="00982097" w:rsidR="00A24DBC" w:rsidP="00A95432" w:rsidRDefault="00A24DBC" w14:paraId="1DAB06A6" w14:textId="0BFE0841">
            <w:pPr>
              <w:rPr>
                <w:rFonts w:cs="Segoe UI"/>
                <w:sz w:val="16"/>
                <w:szCs w:val="20"/>
              </w:rPr>
            </w:pPr>
            <w:r>
              <w:rPr>
                <w:rFonts w:cs="Segoe UI"/>
                <w:sz w:val="16"/>
                <w:szCs w:val="20"/>
              </w:rPr>
              <w:t>Have most items do not have a CPR Guide and first aid instructions. Will purchase</w:t>
            </w:r>
            <w:r w:rsidR="00CF3FCE">
              <w:rPr>
                <w:rFonts w:cs="Segoe UI"/>
                <w:sz w:val="16"/>
                <w:szCs w:val="20"/>
              </w:rPr>
              <w:t>.</w:t>
            </w:r>
          </w:p>
        </w:tc>
      </w:tr>
      <w:tr w:rsidRPr="00982097" w:rsidR="00AB6E75" w:rsidTr="00A95432" w14:paraId="1DAB06AA" w14:textId="77777777">
        <w:trPr>
          <w:trHeight w:val="708" w:hRule="exact"/>
        </w:trPr>
        <w:tc>
          <w:tcPr>
            <w:tcW w:w="7733" w:type="dxa"/>
            <w:vAlign w:val="center"/>
          </w:tcPr>
          <w:p w:rsidRPr="00982097" w:rsidR="00AB6E75" w:rsidP="00A95432" w:rsidRDefault="00AB6E75" w14:paraId="1DAB06A8" w14:textId="77777777">
            <w:pPr>
              <w:rPr>
                <w:rFonts w:cs="Segoe UI"/>
                <w:szCs w:val="20"/>
              </w:rPr>
            </w:pPr>
            <w:r w:rsidRPr="00982097">
              <w:rPr>
                <w:rFonts w:cs="Segoe UI"/>
                <w:szCs w:val="20"/>
              </w:rPr>
              <w:t>Smoke detectors are installed in the work area and properly maintained to provide early warning of fire</w:t>
            </w:r>
          </w:p>
        </w:tc>
        <w:tc>
          <w:tcPr>
            <w:tcW w:w="2236" w:type="dxa"/>
            <w:vAlign w:val="center"/>
          </w:tcPr>
          <w:p w:rsidRPr="00982097" w:rsidR="00AB6E75" w:rsidP="00A95432" w:rsidRDefault="00E60E9D" w14:paraId="1DAB06A9" w14:textId="79286C76">
            <w:pPr>
              <w:rPr>
                <w:rFonts w:cs="Segoe UI"/>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Pr>
                <w:rFonts w:cs="Segoe UI"/>
                <w:sz w:val="16"/>
                <w:szCs w:val="20"/>
              </w:rPr>
              <w:fldChar w:fldCharType="end"/>
            </w:r>
            <w:r w:rsidRPr="00982097" w:rsidR="00AB6E75">
              <w:rPr>
                <w:rFonts w:cs="Segoe UI"/>
                <w:sz w:val="16"/>
                <w:szCs w:val="20"/>
              </w:rPr>
              <w:t xml:space="preserve"> Yes   </w:t>
            </w:r>
            <w:r w:rsidRPr="00982097" w:rsidR="00AB6E75">
              <w:rPr>
                <w:rFonts w:cs="Segoe UI"/>
                <w:sz w:val="16"/>
                <w:szCs w:val="20"/>
              </w:rPr>
              <w:fldChar w:fldCharType="begin">
                <w:ffData>
                  <w:name w:val="Check1"/>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No   </w:t>
            </w:r>
            <w:r w:rsidRPr="00982097" w:rsidR="00AB6E75">
              <w:rPr>
                <w:rFonts w:cs="Segoe UI"/>
                <w:sz w:val="16"/>
                <w:szCs w:val="20"/>
              </w:rPr>
              <w:fldChar w:fldCharType="begin">
                <w:ffData>
                  <w:name w:val="Check2"/>
                  <w:enabled/>
                  <w:calcOnExit w:val="0"/>
                  <w:checkBox>
                    <w:sizeAuto/>
                    <w:default w:val="0"/>
                  </w:checkBox>
                </w:ffData>
              </w:fldChar>
            </w:r>
            <w:r w:rsidRPr="00982097" w:rsidR="00AB6E75">
              <w:rPr>
                <w:rFonts w:cs="Segoe UI"/>
                <w:sz w:val="16"/>
                <w:szCs w:val="20"/>
              </w:rPr>
              <w:instrText xml:space="preserve"> FORMCHECKBOX </w:instrText>
            </w:r>
            <w:r w:rsidR="00A848CA">
              <w:rPr>
                <w:rFonts w:cs="Segoe UI"/>
                <w:sz w:val="16"/>
                <w:szCs w:val="20"/>
              </w:rPr>
            </w:r>
            <w:r w:rsidR="00A848CA">
              <w:rPr>
                <w:rFonts w:cs="Segoe UI"/>
                <w:sz w:val="16"/>
                <w:szCs w:val="20"/>
              </w:rPr>
              <w:fldChar w:fldCharType="separate"/>
            </w:r>
            <w:r w:rsidRPr="00982097" w:rsidR="00AB6E75">
              <w:rPr>
                <w:rFonts w:cs="Segoe UI"/>
                <w:sz w:val="16"/>
                <w:szCs w:val="20"/>
              </w:rPr>
              <w:fldChar w:fldCharType="end"/>
            </w:r>
            <w:r w:rsidRPr="00982097" w:rsidR="00AB6E75">
              <w:rPr>
                <w:rFonts w:cs="Segoe UI"/>
                <w:sz w:val="16"/>
                <w:szCs w:val="20"/>
              </w:rPr>
              <w:t xml:space="preserve"> N/A</w:t>
            </w:r>
          </w:p>
        </w:tc>
      </w:tr>
      <w:tr w:rsidRPr="00982097" w:rsidR="00A95432" w:rsidTr="00A95432" w14:paraId="1DAB06AE" w14:textId="77777777">
        <w:trPr>
          <w:trHeight w:val="2100" w:hRule="exact"/>
        </w:trPr>
        <w:tc>
          <w:tcPr>
            <w:tcW w:w="9969" w:type="dxa"/>
            <w:gridSpan w:val="2"/>
          </w:tcPr>
          <w:p w:rsidR="00A95432" w:rsidP="00A95432" w:rsidRDefault="00A95432" w14:paraId="1DAB06AB" w14:textId="77777777">
            <w:pPr>
              <w:rPr>
                <w:rFonts w:cs="Segoe UI"/>
                <w:szCs w:val="20"/>
              </w:rPr>
            </w:pPr>
            <w:r>
              <w:rPr>
                <w:rFonts w:cs="Segoe UI"/>
                <w:szCs w:val="20"/>
              </w:rPr>
              <w:t>Are there any other WHS issues or hazards that you are aware of that may affect your ability to work from home? If yes, please list below and any other comments.</w:t>
            </w:r>
          </w:p>
          <w:p w:rsidR="00A95432" w:rsidP="00A95432" w:rsidRDefault="00A95432" w14:paraId="1DAB06AC" w14:textId="77777777">
            <w:pPr>
              <w:rPr>
                <w:rFonts w:cs="Segoe UI"/>
                <w:szCs w:val="20"/>
              </w:rPr>
            </w:pPr>
          </w:p>
          <w:p w:rsidRPr="00982097" w:rsidR="00A95432" w:rsidP="00A95432" w:rsidRDefault="00A95432" w14:paraId="1DAB06AD" w14:textId="77777777">
            <w:pPr>
              <w:rPr>
                <w:rFonts w:cs="Segoe UI"/>
                <w:sz w:val="16"/>
                <w:szCs w:val="20"/>
              </w:rPr>
            </w:pPr>
          </w:p>
        </w:tc>
      </w:tr>
    </w:tbl>
    <w:p w:rsidRPr="00AB6E75" w:rsidR="00AB6E75" w:rsidP="00AB6E75" w:rsidRDefault="00AB6E75" w14:paraId="1DAB06AF" w14:textId="77777777">
      <w:pPr>
        <w:rPr>
          <w:rFonts w:cs="Segoe UI"/>
          <w:szCs w:val="20"/>
        </w:rPr>
      </w:pPr>
    </w:p>
    <w:p w:rsidR="00F533D2" w:rsidP="00F533D2" w:rsidRDefault="00027B78" w14:paraId="1DAB06B0" w14:textId="0F443A85">
      <w:r>
        <w:br w:type="column"/>
      </w:r>
    </w:p>
    <w:tbl>
      <w:tblPr>
        <w:tblW w:w="5000" w:type="pct"/>
        <w:tblLayout w:type="fixed"/>
        <w:tblLook w:val="0000" w:firstRow="0" w:lastRow="0" w:firstColumn="0" w:lastColumn="0" w:noHBand="0" w:noVBand="0"/>
      </w:tblPr>
      <w:tblGrid>
        <w:gridCol w:w="3040"/>
        <w:gridCol w:w="470"/>
        <w:gridCol w:w="3513"/>
        <w:gridCol w:w="2946"/>
      </w:tblGrid>
      <w:tr w:rsidRPr="00982097" w:rsidR="00F533D2" w:rsidTr="00816531" w14:paraId="1DAB06B3" w14:textId="77777777">
        <w:trPr>
          <w:gridAfter w:val="3"/>
          <w:wAfter w:w="6929" w:type="dxa"/>
          <w:trHeight w:val="284" w:hRule="exact"/>
        </w:trPr>
        <w:tc>
          <w:tcPr>
            <w:tcW w:w="3040" w:type="dxa"/>
            <w:tcBorders>
              <w:top w:val="single" w:color="auto" w:sz="4" w:space="0"/>
              <w:left w:val="single" w:color="auto" w:sz="4" w:space="0"/>
              <w:bottom w:val="single" w:color="auto" w:sz="4" w:space="0"/>
              <w:right w:val="single" w:color="auto" w:sz="4" w:space="0"/>
            </w:tcBorders>
            <w:shd w:val="clear" w:color="auto" w:fill="000000"/>
            <w:vAlign w:val="center"/>
          </w:tcPr>
          <w:p w:rsidR="00F533D2" w:rsidP="00F533D2" w:rsidRDefault="00F533D2" w14:paraId="1DAB06B1" w14:textId="77777777">
            <w:pPr>
              <w:pStyle w:val="Heading4"/>
            </w:pPr>
            <w:r>
              <w:t>Worksite Inspection:</w:t>
            </w:r>
          </w:p>
          <w:p w:rsidRPr="00982097" w:rsidR="00F533D2" w:rsidP="00816531" w:rsidRDefault="00F533D2" w14:paraId="1DAB06B2" w14:textId="77777777">
            <w:pPr>
              <w:rPr>
                <w:rFonts w:cs="Segoe UI"/>
                <w:szCs w:val="20"/>
              </w:rPr>
            </w:pPr>
          </w:p>
        </w:tc>
      </w:tr>
      <w:tr w:rsidRPr="00982097" w:rsidR="00F533D2" w:rsidTr="00F533D2" w14:paraId="1DAB06B6" w14:textId="77777777">
        <w:trPr>
          <w:trHeight w:val="717" w:hRule="exact"/>
        </w:trPr>
        <w:tc>
          <w:tcPr>
            <w:tcW w:w="9969" w:type="dxa"/>
            <w:gridSpan w:val="4"/>
            <w:tcBorders>
              <w:top w:val="single" w:color="auto" w:sz="4" w:space="0"/>
              <w:left w:val="single" w:color="auto" w:sz="4" w:space="0"/>
              <w:bottom w:val="single" w:color="auto" w:sz="4" w:space="0"/>
              <w:right w:val="single" w:color="auto" w:sz="4" w:space="0"/>
            </w:tcBorders>
            <w:vAlign w:val="center"/>
          </w:tcPr>
          <w:p w:rsidRPr="00F533D2" w:rsidR="00F533D2" w:rsidP="00F533D2" w:rsidRDefault="00F533D2" w14:paraId="1DAB06B4" w14:textId="77777777">
            <w:pPr>
              <w:rPr>
                <w:rFonts w:cs="Segoe UI"/>
                <w:bCs/>
                <w:szCs w:val="20"/>
              </w:rPr>
            </w:pPr>
            <w:r w:rsidRPr="00F533D2">
              <w:rPr>
                <w:rFonts w:cs="Segoe UI"/>
                <w:bCs/>
                <w:szCs w:val="20"/>
              </w:rPr>
              <w:t>I certify that I have completed the home worksite inspection on the specified premises. The proposed home worksite meets the Work Health and Safety requirements.</w:t>
            </w:r>
          </w:p>
          <w:p w:rsidRPr="00982097" w:rsidR="00F533D2" w:rsidP="00F533D2" w:rsidRDefault="00F533D2" w14:paraId="1DAB06B5" w14:textId="77777777">
            <w:pPr>
              <w:rPr>
                <w:rFonts w:cs="Segoe UI"/>
                <w:b/>
                <w:bCs/>
                <w:szCs w:val="20"/>
              </w:rPr>
            </w:pPr>
          </w:p>
        </w:tc>
      </w:tr>
      <w:tr w:rsidRPr="00982097" w:rsidR="00F533D2" w:rsidTr="00F533D2" w14:paraId="1DAB06BA" w14:textId="77777777">
        <w:trPr>
          <w:trHeight w:val="510" w:hRule="exact"/>
        </w:trPr>
        <w:tc>
          <w:tcPr>
            <w:tcW w:w="3510" w:type="dxa"/>
            <w:gridSpan w:val="2"/>
            <w:tcBorders>
              <w:top w:val="single" w:color="auto" w:sz="4" w:space="0"/>
              <w:left w:val="single" w:color="auto" w:sz="4" w:space="0"/>
              <w:bottom w:val="single" w:color="auto" w:sz="4" w:space="0"/>
              <w:right w:val="nil"/>
            </w:tcBorders>
            <w:vAlign w:val="center"/>
          </w:tcPr>
          <w:p w:rsidRPr="00982097" w:rsidR="00F533D2" w:rsidP="00F533D2" w:rsidRDefault="00F533D2" w14:paraId="1DAB06B7" w14:textId="77777777">
            <w:pPr>
              <w:rPr>
                <w:rFonts w:cs="Segoe UI"/>
                <w:b/>
                <w:bCs/>
                <w:szCs w:val="20"/>
              </w:rPr>
            </w:pPr>
            <w:r>
              <w:rPr>
                <w:rFonts w:cs="Segoe UI"/>
                <w:b/>
                <w:bCs/>
                <w:szCs w:val="20"/>
              </w:rPr>
              <w:t>Name:</w:t>
            </w:r>
          </w:p>
        </w:tc>
        <w:tc>
          <w:tcPr>
            <w:tcW w:w="3513" w:type="dxa"/>
            <w:tcBorders>
              <w:top w:val="single" w:color="auto" w:sz="4" w:space="0"/>
              <w:left w:val="single" w:color="auto" w:sz="4" w:space="0"/>
              <w:bottom w:val="single" w:color="auto" w:sz="4" w:space="0"/>
              <w:right w:val="single" w:color="auto" w:sz="4" w:space="0"/>
            </w:tcBorders>
            <w:vAlign w:val="center"/>
          </w:tcPr>
          <w:p w:rsidRPr="00982097" w:rsidR="00F533D2" w:rsidP="00F533D2" w:rsidRDefault="00F533D2" w14:paraId="1DAB06B8" w14:textId="77777777">
            <w:pPr>
              <w:rPr>
                <w:rFonts w:cs="Segoe UI"/>
                <w:b/>
                <w:bCs/>
                <w:szCs w:val="20"/>
              </w:rPr>
            </w:pPr>
            <w:r w:rsidRPr="00982097">
              <w:rPr>
                <w:rFonts w:cs="Segoe UI"/>
                <w:b/>
                <w:bCs/>
                <w:szCs w:val="20"/>
              </w:rPr>
              <w:t>Signature:</w:t>
            </w:r>
          </w:p>
        </w:tc>
        <w:tc>
          <w:tcPr>
            <w:tcW w:w="2946" w:type="dxa"/>
            <w:tcBorders>
              <w:top w:val="single" w:color="auto" w:sz="4" w:space="0"/>
              <w:left w:val="single" w:color="auto" w:sz="4" w:space="0"/>
              <w:bottom w:val="single" w:color="auto" w:sz="4" w:space="0"/>
              <w:right w:val="single" w:color="auto" w:sz="4" w:space="0"/>
            </w:tcBorders>
            <w:vAlign w:val="center"/>
          </w:tcPr>
          <w:p w:rsidRPr="00982097" w:rsidR="00F533D2" w:rsidP="00F533D2" w:rsidRDefault="00F533D2" w14:paraId="1DAB06B9" w14:textId="77777777">
            <w:pPr>
              <w:rPr>
                <w:rFonts w:cs="Segoe UI"/>
                <w:b/>
                <w:bCs/>
                <w:szCs w:val="20"/>
              </w:rPr>
            </w:pPr>
            <w:r w:rsidRPr="00982097">
              <w:rPr>
                <w:rFonts w:cs="Segoe UI"/>
                <w:b/>
                <w:bCs/>
                <w:szCs w:val="20"/>
              </w:rPr>
              <w:t>Date:</w:t>
            </w:r>
          </w:p>
        </w:tc>
      </w:tr>
    </w:tbl>
    <w:p w:rsidR="00AB6E75" w:rsidP="00F533D2" w:rsidRDefault="00AB6E75" w14:paraId="1DAB06BB" w14:textId="77777777"/>
    <w:p w:rsidRPr="00AB6E75" w:rsidR="00F533D2" w:rsidP="00F533D2" w:rsidRDefault="00F533D2" w14:paraId="1DAB06BC" w14:textId="77777777">
      <w:pPr>
        <w:rPr>
          <w:rFonts w:cs="Segoe UI"/>
          <w:szCs w:val="20"/>
        </w:rPr>
      </w:pPr>
    </w:p>
    <w:tbl>
      <w:tblPr>
        <w:tblW w:w="5000" w:type="pct"/>
        <w:tblLayout w:type="fixed"/>
        <w:tblLook w:val="0000" w:firstRow="0" w:lastRow="0" w:firstColumn="0" w:lastColumn="0" w:noHBand="0" w:noVBand="0"/>
      </w:tblPr>
      <w:tblGrid>
        <w:gridCol w:w="3040"/>
        <w:gridCol w:w="1037"/>
        <w:gridCol w:w="3490"/>
        <w:gridCol w:w="2402"/>
      </w:tblGrid>
      <w:tr w:rsidRPr="00982097" w:rsidR="00AB6E75" w:rsidTr="00F533D2" w14:paraId="1DAB06BE" w14:textId="77777777">
        <w:trPr>
          <w:gridAfter w:val="3"/>
          <w:wAfter w:w="6929" w:type="dxa"/>
          <w:trHeight w:val="284" w:hRule="exact"/>
        </w:trPr>
        <w:tc>
          <w:tcPr>
            <w:tcW w:w="3040" w:type="dxa"/>
            <w:tcBorders>
              <w:top w:val="single" w:color="auto" w:sz="4" w:space="0"/>
              <w:left w:val="single" w:color="auto" w:sz="4" w:space="0"/>
              <w:bottom w:val="single" w:color="auto" w:sz="4" w:space="0"/>
              <w:right w:val="single" w:color="auto" w:sz="4" w:space="0"/>
            </w:tcBorders>
            <w:shd w:val="clear" w:color="auto" w:fill="000000"/>
            <w:vAlign w:val="center"/>
          </w:tcPr>
          <w:p w:rsidRPr="00982097" w:rsidR="00AB6E75" w:rsidP="00A95432" w:rsidRDefault="00AB6E75" w14:paraId="1DAB06BD" w14:textId="77777777">
            <w:pPr>
              <w:rPr>
                <w:rFonts w:cs="Segoe UI"/>
                <w:szCs w:val="20"/>
              </w:rPr>
            </w:pPr>
            <w:r w:rsidRPr="00982097">
              <w:rPr>
                <w:rFonts w:cs="Segoe UI"/>
                <w:b/>
                <w:bCs/>
                <w:szCs w:val="20"/>
              </w:rPr>
              <w:t>Risk Management Review</w:t>
            </w:r>
            <w:r w:rsidRPr="00982097">
              <w:rPr>
                <w:rFonts w:cs="Segoe UI"/>
                <w:szCs w:val="20"/>
              </w:rPr>
              <w:t>:</w:t>
            </w:r>
          </w:p>
        </w:tc>
      </w:tr>
      <w:tr w:rsidRPr="00982097" w:rsidR="00AB6E75" w:rsidTr="00F533D2" w14:paraId="1DAB06C1" w14:textId="77777777">
        <w:trPr>
          <w:trHeight w:val="510" w:hRule="exact"/>
        </w:trPr>
        <w:tc>
          <w:tcPr>
            <w:tcW w:w="4077" w:type="dxa"/>
            <w:gridSpan w:val="2"/>
            <w:tcBorders>
              <w:top w:val="single" w:color="auto" w:sz="4" w:space="0"/>
              <w:left w:val="single" w:color="auto" w:sz="4" w:space="0"/>
              <w:bottom w:val="single" w:color="auto" w:sz="4" w:space="0"/>
              <w:right w:val="nil"/>
            </w:tcBorders>
            <w:vAlign w:val="center"/>
          </w:tcPr>
          <w:p w:rsidRPr="00982097" w:rsidR="00AB6E75" w:rsidP="00A95432" w:rsidRDefault="00AB6E75" w14:paraId="1DAB06BF" w14:textId="77777777">
            <w:pPr>
              <w:rPr>
                <w:rFonts w:cs="Segoe UI"/>
                <w:b/>
                <w:bCs/>
                <w:szCs w:val="20"/>
              </w:rPr>
            </w:pPr>
            <w:r w:rsidRPr="00982097">
              <w:rPr>
                <w:rFonts w:cs="Segoe UI"/>
                <w:b/>
                <w:bCs/>
                <w:szCs w:val="20"/>
              </w:rPr>
              <w:t>Date Received:</w:t>
            </w:r>
          </w:p>
        </w:tc>
        <w:tc>
          <w:tcPr>
            <w:tcW w:w="5892" w:type="dxa"/>
            <w:gridSpan w:val="2"/>
            <w:tcBorders>
              <w:top w:val="single" w:color="auto" w:sz="4" w:space="0"/>
              <w:left w:val="single" w:color="auto" w:sz="4" w:space="0"/>
              <w:bottom w:val="single" w:color="auto" w:sz="4" w:space="0"/>
              <w:right w:val="single" w:color="auto" w:sz="4" w:space="0"/>
            </w:tcBorders>
            <w:vAlign w:val="center"/>
          </w:tcPr>
          <w:p w:rsidRPr="00982097" w:rsidR="00AB6E75" w:rsidP="00A95432" w:rsidRDefault="00AB6E75" w14:paraId="1DAB06C0" w14:textId="77777777">
            <w:pPr>
              <w:rPr>
                <w:rFonts w:cs="Segoe UI"/>
                <w:b/>
                <w:bCs/>
                <w:szCs w:val="20"/>
              </w:rPr>
            </w:pPr>
          </w:p>
        </w:tc>
      </w:tr>
      <w:tr w:rsidRPr="00982097" w:rsidR="00AB6E75" w:rsidTr="00F533D2" w14:paraId="1DAB06C8" w14:textId="77777777">
        <w:tc>
          <w:tcPr>
            <w:tcW w:w="9969" w:type="dxa"/>
            <w:gridSpan w:val="4"/>
            <w:tcBorders>
              <w:top w:val="single" w:color="auto" w:sz="4" w:space="0"/>
              <w:left w:val="single" w:color="auto" w:sz="4" w:space="0"/>
              <w:bottom w:val="single" w:color="auto" w:sz="4" w:space="0"/>
              <w:right w:val="single" w:color="auto" w:sz="4" w:space="0"/>
            </w:tcBorders>
          </w:tcPr>
          <w:p w:rsidRPr="00982097" w:rsidR="00AB6E75" w:rsidP="00A95432" w:rsidRDefault="00AB6E75" w14:paraId="1DAB06C2" w14:textId="77777777">
            <w:pPr>
              <w:spacing w:before="120"/>
              <w:rPr>
                <w:rFonts w:cs="Segoe UI"/>
                <w:b/>
                <w:bCs/>
                <w:szCs w:val="20"/>
              </w:rPr>
            </w:pPr>
            <w:r w:rsidRPr="00982097">
              <w:rPr>
                <w:rFonts w:cs="Segoe UI"/>
                <w:b/>
                <w:bCs/>
                <w:szCs w:val="20"/>
              </w:rPr>
              <w:t>Comments:</w:t>
            </w:r>
          </w:p>
          <w:p w:rsidRPr="00982097" w:rsidR="00AB6E75" w:rsidP="00A95432" w:rsidRDefault="00AB6E75" w14:paraId="1DAB06C3" w14:textId="77777777">
            <w:pPr>
              <w:rPr>
                <w:rFonts w:cs="Segoe UI"/>
                <w:b/>
                <w:bCs/>
                <w:szCs w:val="20"/>
              </w:rPr>
            </w:pPr>
          </w:p>
          <w:p w:rsidRPr="00982097" w:rsidR="00AB6E75" w:rsidP="00A95432" w:rsidRDefault="00AB6E75" w14:paraId="1DAB06C4" w14:textId="77777777">
            <w:pPr>
              <w:rPr>
                <w:rFonts w:cs="Segoe UI"/>
                <w:b/>
                <w:bCs/>
                <w:szCs w:val="20"/>
              </w:rPr>
            </w:pPr>
          </w:p>
          <w:p w:rsidRPr="00982097" w:rsidR="00AB6E75" w:rsidP="00A95432" w:rsidRDefault="00AB6E75" w14:paraId="1DAB06C5" w14:textId="77777777">
            <w:pPr>
              <w:rPr>
                <w:rFonts w:cs="Segoe UI"/>
                <w:b/>
                <w:bCs/>
                <w:szCs w:val="20"/>
              </w:rPr>
            </w:pPr>
          </w:p>
          <w:p w:rsidRPr="00982097" w:rsidR="00AB6E75" w:rsidP="00A95432" w:rsidRDefault="00AB6E75" w14:paraId="1DAB06C6" w14:textId="77777777">
            <w:pPr>
              <w:rPr>
                <w:rFonts w:cs="Segoe UI"/>
                <w:b/>
                <w:bCs/>
                <w:szCs w:val="20"/>
              </w:rPr>
            </w:pPr>
          </w:p>
          <w:p w:rsidRPr="00982097" w:rsidR="00AB6E75" w:rsidP="00A95432" w:rsidRDefault="00AB6E75" w14:paraId="1DAB06C7" w14:textId="77777777">
            <w:pPr>
              <w:rPr>
                <w:rFonts w:cs="Segoe UI"/>
                <w:b/>
                <w:bCs/>
                <w:szCs w:val="20"/>
              </w:rPr>
            </w:pPr>
          </w:p>
        </w:tc>
      </w:tr>
      <w:tr w:rsidRPr="00982097" w:rsidR="00F533D2" w:rsidTr="00F533D2" w14:paraId="1DAB06CC" w14:textId="77777777">
        <w:trPr>
          <w:trHeight w:val="596" w:hRule="exact"/>
        </w:trPr>
        <w:tc>
          <w:tcPr>
            <w:tcW w:w="4077" w:type="dxa"/>
            <w:gridSpan w:val="2"/>
            <w:tcBorders>
              <w:top w:val="single" w:color="auto" w:sz="4" w:space="0"/>
              <w:left w:val="single" w:color="auto" w:sz="4" w:space="0"/>
              <w:bottom w:val="single" w:color="auto" w:sz="4" w:space="0"/>
              <w:right w:val="nil"/>
            </w:tcBorders>
            <w:vAlign w:val="center"/>
          </w:tcPr>
          <w:p w:rsidRPr="00982097" w:rsidR="00F533D2" w:rsidP="00F533D2" w:rsidRDefault="00F533D2" w14:paraId="1DAB06C9" w14:textId="77777777">
            <w:pPr>
              <w:rPr>
                <w:rFonts w:cs="Segoe UI"/>
                <w:b/>
                <w:bCs/>
                <w:szCs w:val="20"/>
              </w:rPr>
            </w:pPr>
            <w:r w:rsidRPr="00982097">
              <w:rPr>
                <w:rFonts w:cs="Segoe UI"/>
                <w:b/>
                <w:bCs/>
                <w:szCs w:val="20"/>
              </w:rPr>
              <w:t>Supervisor:</w:t>
            </w:r>
          </w:p>
        </w:tc>
        <w:tc>
          <w:tcPr>
            <w:tcW w:w="3490" w:type="dxa"/>
            <w:tcBorders>
              <w:top w:val="single" w:color="auto" w:sz="4" w:space="0"/>
              <w:left w:val="single" w:color="auto" w:sz="4" w:space="0"/>
              <w:bottom w:val="single" w:color="auto" w:sz="4" w:space="0"/>
              <w:right w:val="single" w:color="auto" w:sz="4" w:space="0"/>
            </w:tcBorders>
            <w:vAlign w:val="center"/>
          </w:tcPr>
          <w:p w:rsidRPr="00982097" w:rsidR="00F533D2" w:rsidP="00F533D2" w:rsidRDefault="00F533D2" w14:paraId="1DAB06CA" w14:textId="77777777">
            <w:pPr>
              <w:rPr>
                <w:rFonts w:cs="Segoe UI"/>
                <w:b/>
                <w:bCs/>
                <w:szCs w:val="20"/>
              </w:rPr>
            </w:pPr>
            <w:r w:rsidRPr="00982097">
              <w:rPr>
                <w:rFonts w:cs="Segoe UI"/>
                <w:b/>
                <w:bCs/>
                <w:szCs w:val="20"/>
              </w:rPr>
              <w:t>Signature:</w:t>
            </w:r>
          </w:p>
        </w:tc>
        <w:tc>
          <w:tcPr>
            <w:tcW w:w="2402" w:type="dxa"/>
            <w:tcBorders>
              <w:top w:val="single" w:color="auto" w:sz="4" w:space="0"/>
              <w:left w:val="single" w:color="auto" w:sz="4" w:space="0"/>
              <w:bottom w:val="single" w:color="auto" w:sz="4" w:space="0"/>
              <w:right w:val="single" w:color="auto" w:sz="4" w:space="0"/>
            </w:tcBorders>
            <w:vAlign w:val="center"/>
          </w:tcPr>
          <w:p w:rsidRPr="00982097" w:rsidR="00F533D2" w:rsidP="00F533D2" w:rsidRDefault="00F533D2" w14:paraId="1DAB06CB" w14:textId="77777777">
            <w:pPr>
              <w:rPr>
                <w:rFonts w:cs="Segoe UI"/>
                <w:b/>
                <w:bCs/>
                <w:szCs w:val="20"/>
              </w:rPr>
            </w:pPr>
            <w:r w:rsidRPr="00982097">
              <w:rPr>
                <w:rFonts w:cs="Segoe UI"/>
                <w:b/>
                <w:bCs/>
                <w:szCs w:val="20"/>
              </w:rPr>
              <w:t>Date:</w:t>
            </w:r>
          </w:p>
        </w:tc>
      </w:tr>
      <w:tr w:rsidRPr="00982097" w:rsidR="00F533D2" w:rsidTr="00F533D2" w14:paraId="1DAB06D0" w14:textId="77777777">
        <w:trPr>
          <w:trHeight w:val="577" w:hRule="exact"/>
        </w:trPr>
        <w:tc>
          <w:tcPr>
            <w:tcW w:w="4077" w:type="dxa"/>
            <w:gridSpan w:val="2"/>
            <w:tcBorders>
              <w:top w:val="single" w:color="auto" w:sz="4" w:space="0"/>
              <w:left w:val="single" w:color="auto" w:sz="4" w:space="0"/>
              <w:bottom w:val="single" w:color="auto" w:sz="4" w:space="0"/>
              <w:right w:val="nil"/>
            </w:tcBorders>
          </w:tcPr>
          <w:p w:rsidRPr="00982097" w:rsidR="00F533D2" w:rsidP="00F533D2" w:rsidRDefault="00F533D2" w14:paraId="1DAB06CD" w14:textId="77777777">
            <w:pPr>
              <w:rPr>
                <w:rFonts w:cs="Segoe UI"/>
                <w:b/>
                <w:bCs/>
                <w:szCs w:val="20"/>
              </w:rPr>
            </w:pPr>
            <w:r w:rsidRPr="00982097">
              <w:rPr>
                <w:rFonts w:cs="Segoe UI"/>
                <w:b/>
                <w:bCs/>
                <w:szCs w:val="20"/>
              </w:rPr>
              <w:t>Work Health safety Representative:</w:t>
            </w:r>
          </w:p>
        </w:tc>
        <w:tc>
          <w:tcPr>
            <w:tcW w:w="3490" w:type="dxa"/>
            <w:tcBorders>
              <w:top w:val="single" w:color="auto" w:sz="4" w:space="0"/>
              <w:left w:val="single" w:color="auto" w:sz="4" w:space="0"/>
              <w:bottom w:val="single" w:color="auto" w:sz="4" w:space="0"/>
              <w:right w:val="single" w:color="auto" w:sz="4" w:space="0"/>
            </w:tcBorders>
          </w:tcPr>
          <w:p w:rsidRPr="00982097" w:rsidR="00F533D2" w:rsidP="00F533D2" w:rsidRDefault="00F533D2" w14:paraId="1DAB06CE" w14:textId="77777777">
            <w:pPr>
              <w:rPr>
                <w:rFonts w:cs="Segoe UI"/>
                <w:b/>
                <w:bCs/>
                <w:szCs w:val="20"/>
              </w:rPr>
            </w:pPr>
            <w:r w:rsidRPr="00982097">
              <w:rPr>
                <w:rFonts w:cs="Segoe UI"/>
                <w:b/>
                <w:bCs/>
                <w:szCs w:val="20"/>
              </w:rPr>
              <w:t>Signature:</w:t>
            </w:r>
          </w:p>
        </w:tc>
        <w:tc>
          <w:tcPr>
            <w:tcW w:w="2402" w:type="dxa"/>
            <w:tcBorders>
              <w:top w:val="single" w:color="auto" w:sz="4" w:space="0"/>
              <w:left w:val="single" w:color="auto" w:sz="4" w:space="0"/>
              <w:bottom w:val="single" w:color="auto" w:sz="4" w:space="0"/>
              <w:right w:val="single" w:color="auto" w:sz="4" w:space="0"/>
            </w:tcBorders>
          </w:tcPr>
          <w:p w:rsidRPr="00982097" w:rsidR="00F533D2" w:rsidP="00F533D2" w:rsidRDefault="00F533D2" w14:paraId="1DAB06CF" w14:textId="77777777">
            <w:pPr>
              <w:rPr>
                <w:rFonts w:cs="Segoe UI"/>
                <w:b/>
                <w:bCs/>
                <w:szCs w:val="20"/>
              </w:rPr>
            </w:pPr>
            <w:r w:rsidRPr="00982097">
              <w:rPr>
                <w:rFonts w:cs="Segoe UI"/>
                <w:b/>
                <w:bCs/>
                <w:szCs w:val="20"/>
              </w:rPr>
              <w:t>Date:</w:t>
            </w:r>
          </w:p>
        </w:tc>
      </w:tr>
    </w:tbl>
    <w:p w:rsidRPr="00AB6E75" w:rsidR="00AB6E75" w:rsidP="00AB6E75" w:rsidRDefault="00AB6E75" w14:paraId="1DAB06D1" w14:textId="77777777">
      <w:pPr>
        <w:rPr>
          <w:rFonts w:cs="Segoe UI"/>
          <w:szCs w:val="20"/>
        </w:rPr>
      </w:pPr>
    </w:p>
    <w:p w:rsidRPr="00982097" w:rsidR="00AB6E75" w:rsidP="00AB6E75" w:rsidRDefault="00AB6E75" w14:paraId="1DAB06D2" w14:textId="77777777">
      <w:pPr>
        <w:rPr>
          <w:rFonts w:cs="Segoe UI"/>
          <w:i/>
          <w:szCs w:val="20"/>
        </w:rPr>
      </w:pPr>
    </w:p>
    <w:sectPr w:rsidRPr="00982097" w:rsidR="00AB6E75" w:rsidSect="00C12EBE">
      <w:footerReference w:type="default" r:id="rId12"/>
      <w:headerReference w:type="first" r:id="rId13"/>
      <w:type w:val="continuous"/>
      <w:pgSz w:w="11907" w:h="16840" w:orient="portrait" w:code="9"/>
      <w:pgMar w:top="1440" w:right="1077" w:bottom="1440" w:left="1077"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64EE7" w:rsidP="00C0332F" w:rsidRDefault="00E64EE7" w14:paraId="4092DB60" w14:textId="77777777">
      <w:r>
        <w:separator/>
      </w:r>
    </w:p>
  </w:endnote>
  <w:endnote w:type="continuationSeparator" w:id="0">
    <w:p w:rsidR="00E64EE7" w:rsidP="00C0332F" w:rsidRDefault="00E64EE7" w14:paraId="0325BAD4" w14:textId="77777777">
      <w:r>
        <w:continuationSeparator/>
      </w:r>
    </w:p>
  </w:endnote>
  <w:endnote w:type="continuationNotice" w:id="1">
    <w:p w:rsidR="00E64EE7" w:rsidRDefault="00E64EE7" w14:paraId="2D58D1D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B167A" w:rsidR="00657575" w:rsidP="003E5850" w:rsidRDefault="00657575" w14:paraId="1DAB06D7" w14:textId="2658B7D7">
    <w:pPr>
      <w:pStyle w:val="Footer"/>
      <w:tabs>
        <w:tab w:val="clear" w:pos="9026"/>
        <w:tab w:val="right" w:pos="9356"/>
      </w:tabs>
    </w:pPr>
    <w:del w:author="Hannah Gillard" w:date="2022-10-14T16:58:00Z" w:id="34">
      <w:r w:rsidDel="00995386">
        <w:delText xml:space="preserve">NADA </w:delText>
      </w:r>
    </w:del>
    <w:r>
      <w:t>WFH WHS report and agreement</w:t>
    </w:r>
    <w:r w:rsidR="00A55942">
      <w:t xml:space="preserve"> December</w:t>
    </w:r>
    <w:r>
      <w:t xml:space="preserve"> 2021</w:t>
    </w:r>
    <w:r>
      <w:tab/>
    </w:r>
    <w:r>
      <w:tab/>
    </w:r>
    <w:proofErr w:type="spellStart"/>
    <w:r>
      <w:t>pg</w:t>
    </w:r>
    <w:proofErr w:type="spellEnd"/>
    <w:r>
      <w:t xml:space="preserve"> </w:t>
    </w:r>
    <w:r>
      <w:fldChar w:fldCharType="begin"/>
    </w:r>
    <w:r>
      <w:instrText xml:space="preserve"> PAGE   \* MERGEFORMAT </w:instrText>
    </w:r>
    <w:r>
      <w:fldChar w:fldCharType="separate"/>
    </w:r>
    <w:r w:rsidR="0049122C">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64EE7" w:rsidP="00C0332F" w:rsidRDefault="00E64EE7" w14:paraId="2E67D6A6" w14:textId="77777777">
      <w:r>
        <w:separator/>
      </w:r>
    </w:p>
  </w:footnote>
  <w:footnote w:type="continuationSeparator" w:id="0">
    <w:p w:rsidR="00E64EE7" w:rsidP="00C0332F" w:rsidRDefault="00E64EE7" w14:paraId="53697ACD" w14:textId="77777777">
      <w:r>
        <w:continuationSeparator/>
      </w:r>
    </w:p>
  </w:footnote>
  <w:footnote w:type="continuationNotice" w:id="1">
    <w:p w:rsidR="00E64EE7" w:rsidRDefault="00E64EE7" w14:paraId="5897B36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F5067" w:rsidR="00657575" w:rsidRDefault="00AF5067" w14:paraId="1DAB06D8" w14:textId="61ED0F6F">
    <w:pPr>
      <w:pStyle w:val="Header"/>
      <w:rPr>
        <w:b/>
        <w:bCs/>
      </w:rPr>
    </w:pPr>
    <w:r w:rsidRPr="00AF5067">
      <w:rPr>
        <w:b/>
        <w:bCs/>
        <w:noProof/>
        <w:lang w:eastAsia="en-AU"/>
      </w:rPr>
      <w:t>[Insert organisation logo here]</w:t>
    </w:r>
  </w:p>
  <w:p w:rsidR="00657575" w:rsidRDefault="00657575" w14:paraId="1DAB06D9" w14:textId="77777777">
    <w:pPr>
      <w:pStyle w:val="Header"/>
    </w:pPr>
  </w:p>
  <w:p w:rsidR="00657575" w:rsidRDefault="00657575" w14:paraId="1DAB06DA"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02A83"/>
    <w:multiLevelType w:val="hybridMultilevel"/>
    <w:tmpl w:val="40BCE19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hint="default" w:ascii="Symbol" w:hAnsi="Symbol"/>
        <w:color w:val="800000"/>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22A675A1"/>
    <w:multiLevelType w:val="hybridMultilevel"/>
    <w:tmpl w:val="C694CA6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3995E04"/>
    <w:multiLevelType w:val="hybridMultilevel"/>
    <w:tmpl w:val="1BCA97E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4" w15:restartNumberingAfterBreak="0">
    <w:nsid w:val="4202147F"/>
    <w:multiLevelType w:val="hybridMultilevel"/>
    <w:tmpl w:val="119A9F80"/>
    <w:lvl w:ilvl="0" w:tplc="7D7C6A82">
      <w:start w:val="1"/>
      <w:numFmt w:val="bullet"/>
      <w:lvlText w:val="⃣"/>
      <w:lvlJc w:val="left"/>
      <w:pPr>
        <w:ind w:left="720" w:hanging="360"/>
      </w:pPr>
      <w:rPr>
        <w:rFonts w:hint="default" w:ascii="Segoe UI" w:hAnsi="Segoe UI"/>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5" w15:restartNumberingAfterBreak="0">
    <w:nsid w:val="5ABE77D0"/>
    <w:multiLevelType w:val="hybridMultilevel"/>
    <w:tmpl w:val="6ECC1230"/>
    <w:lvl w:ilvl="0" w:tplc="0C090017">
      <w:start w:val="1"/>
      <w:numFmt w:val="lowerLetter"/>
      <w:lvlText w:val="%1)"/>
      <w:lvlJc w:val="left"/>
      <w:pPr>
        <w:ind w:left="720" w:hanging="360"/>
      </w:pPr>
      <w:rPr>
        <w:rFonts w:hint="default"/>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6" w15:restartNumberingAfterBreak="0">
    <w:nsid w:val="6A785C38"/>
    <w:multiLevelType w:val="multilevel"/>
    <w:tmpl w:val="7B7E20DE"/>
    <w:lvl w:ilvl="0">
      <w:start w:val="1"/>
      <w:numFmt w:val="decimal"/>
      <w:pStyle w:val="MoB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13D7C65"/>
    <w:multiLevelType w:val="hybridMultilevel"/>
    <w:tmpl w:val="0F70BD1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3303996"/>
    <w:multiLevelType w:val="hybridMultilevel"/>
    <w:tmpl w:val="A358D66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73BD7816"/>
    <w:multiLevelType w:val="hybridMultilevel"/>
    <w:tmpl w:val="B4549E9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0" w15:restartNumberingAfterBreak="0">
    <w:nsid w:val="7D5D2131"/>
    <w:multiLevelType w:val="hybridMultilevel"/>
    <w:tmpl w:val="26CCCE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885947409">
    <w:abstractNumId w:val="6"/>
  </w:num>
  <w:num w:numId="2" w16cid:durableId="281768390">
    <w:abstractNumId w:val="1"/>
  </w:num>
  <w:num w:numId="3" w16cid:durableId="2112780513">
    <w:abstractNumId w:val="5"/>
  </w:num>
  <w:num w:numId="4" w16cid:durableId="1565292369">
    <w:abstractNumId w:val="10"/>
  </w:num>
  <w:num w:numId="5" w16cid:durableId="210263321">
    <w:abstractNumId w:val="7"/>
  </w:num>
  <w:num w:numId="6" w16cid:durableId="447508905">
    <w:abstractNumId w:val="0"/>
  </w:num>
  <w:num w:numId="7" w16cid:durableId="251473087">
    <w:abstractNumId w:val="9"/>
  </w:num>
  <w:num w:numId="8" w16cid:durableId="1308785236">
    <w:abstractNumId w:val="2"/>
  </w:num>
  <w:num w:numId="9" w16cid:durableId="1632125093">
    <w:abstractNumId w:val="8"/>
  </w:num>
  <w:num w:numId="10" w16cid:durableId="1779375643">
    <w:abstractNumId w:val="4"/>
  </w:num>
  <w:num w:numId="11" w16cid:durableId="2061586485">
    <w:abstractNumId w:val="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nah Gillard">
    <w15:presenceInfo w15:providerId="None" w15:userId="Hannah Gill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zEzMzUxNTSzNDcxsTBX0lEKTi0uzszPAymwqAUAMHnFGSwAAAA="/>
  </w:docVars>
  <w:rsids>
    <w:rsidRoot w:val="00AB6E75"/>
    <w:rsid w:val="00007FDB"/>
    <w:rsid w:val="00010111"/>
    <w:rsid w:val="00016AAC"/>
    <w:rsid w:val="000255D9"/>
    <w:rsid w:val="0002607B"/>
    <w:rsid w:val="00027B78"/>
    <w:rsid w:val="00027FDC"/>
    <w:rsid w:val="00035967"/>
    <w:rsid w:val="00035B69"/>
    <w:rsid w:val="00036D94"/>
    <w:rsid w:val="00040BB1"/>
    <w:rsid w:val="00042CC1"/>
    <w:rsid w:val="0004321E"/>
    <w:rsid w:val="0004530F"/>
    <w:rsid w:val="00045932"/>
    <w:rsid w:val="00050197"/>
    <w:rsid w:val="0006170F"/>
    <w:rsid w:val="00061C63"/>
    <w:rsid w:val="00064D60"/>
    <w:rsid w:val="00066B30"/>
    <w:rsid w:val="00070671"/>
    <w:rsid w:val="00071BF1"/>
    <w:rsid w:val="00075589"/>
    <w:rsid w:val="00077A73"/>
    <w:rsid w:val="00081E64"/>
    <w:rsid w:val="0008285F"/>
    <w:rsid w:val="000837F2"/>
    <w:rsid w:val="000848B4"/>
    <w:rsid w:val="00084AED"/>
    <w:rsid w:val="00085F54"/>
    <w:rsid w:val="00092782"/>
    <w:rsid w:val="00092C8B"/>
    <w:rsid w:val="00093AF5"/>
    <w:rsid w:val="00095073"/>
    <w:rsid w:val="000A26F5"/>
    <w:rsid w:val="000A36DA"/>
    <w:rsid w:val="000A4F79"/>
    <w:rsid w:val="000A5DCC"/>
    <w:rsid w:val="000B08F3"/>
    <w:rsid w:val="000B0CAD"/>
    <w:rsid w:val="000B15E8"/>
    <w:rsid w:val="000B4449"/>
    <w:rsid w:val="000B6EC4"/>
    <w:rsid w:val="000C3630"/>
    <w:rsid w:val="000C5EAA"/>
    <w:rsid w:val="000C64D2"/>
    <w:rsid w:val="000D21AC"/>
    <w:rsid w:val="000E05E3"/>
    <w:rsid w:val="000E3942"/>
    <w:rsid w:val="000E731F"/>
    <w:rsid w:val="000E7321"/>
    <w:rsid w:val="000E7B0E"/>
    <w:rsid w:val="000F2A07"/>
    <w:rsid w:val="000F5AF3"/>
    <w:rsid w:val="000F5F21"/>
    <w:rsid w:val="000F6E63"/>
    <w:rsid w:val="000F755F"/>
    <w:rsid w:val="00103E28"/>
    <w:rsid w:val="00105C18"/>
    <w:rsid w:val="00113D12"/>
    <w:rsid w:val="00115AD2"/>
    <w:rsid w:val="00116530"/>
    <w:rsid w:val="001205AD"/>
    <w:rsid w:val="00123B9D"/>
    <w:rsid w:val="00123D09"/>
    <w:rsid w:val="00127F5F"/>
    <w:rsid w:val="0013105F"/>
    <w:rsid w:val="001376B6"/>
    <w:rsid w:val="00144A0E"/>
    <w:rsid w:val="00144F7E"/>
    <w:rsid w:val="001460C2"/>
    <w:rsid w:val="0014644B"/>
    <w:rsid w:val="00153E32"/>
    <w:rsid w:val="001617E8"/>
    <w:rsid w:val="001658E7"/>
    <w:rsid w:val="0017013E"/>
    <w:rsid w:val="00171BA4"/>
    <w:rsid w:val="00175EAC"/>
    <w:rsid w:val="00177E2A"/>
    <w:rsid w:val="001822F7"/>
    <w:rsid w:val="00182EB5"/>
    <w:rsid w:val="001849C2"/>
    <w:rsid w:val="001850C7"/>
    <w:rsid w:val="001856CB"/>
    <w:rsid w:val="001869AD"/>
    <w:rsid w:val="0018762A"/>
    <w:rsid w:val="0019024B"/>
    <w:rsid w:val="0019442D"/>
    <w:rsid w:val="00194483"/>
    <w:rsid w:val="00197737"/>
    <w:rsid w:val="001A18A3"/>
    <w:rsid w:val="001A304A"/>
    <w:rsid w:val="001A3511"/>
    <w:rsid w:val="001A375E"/>
    <w:rsid w:val="001A5510"/>
    <w:rsid w:val="001A6248"/>
    <w:rsid w:val="001A6ED0"/>
    <w:rsid w:val="001A7414"/>
    <w:rsid w:val="001A7913"/>
    <w:rsid w:val="001B0424"/>
    <w:rsid w:val="001B301C"/>
    <w:rsid w:val="001B76B1"/>
    <w:rsid w:val="001C0004"/>
    <w:rsid w:val="001C26D0"/>
    <w:rsid w:val="001C3765"/>
    <w:rsid w:val="001C46C7"/>
    <w:rsid w:val="001C7A78"/>
    <w:rsid w:val="001D1258"/>
    <w:rsid w:val="001D3144"/>
    <w:rsid w:val="001D42DC"/>
    <w:rsid w:val="001D7289"/>
    <w:rsid w:val="001D7A85"/>
    <w:rsid w:val="001E12E5"/>
    <w:rsid w:val="001E340A"/>
    <w:rsid w:val="001E66E3"/>
    <w:rsid w:val="001F045B"/>
    <w:rsid w:val="001F1A92"/>
    <w:rsid w:val="001F20BA"/>
    <w:rsid w:val="001F4761"/>
    <w:rsid w:val="002016F7"/>
    <w:rsid w:val="0021234E"/>
    <w:rsid w:val="00212E3E"/>
    <w:rsid w:val="002150A2"/>
    <w:rsid w:val="00215811"/>
    <w:rsid w:val="002231AA"/>
    <w:rsid w:val="002232C1"/>
    <w:rsid w:val="00226B07"/>
    <w:rsid w:val="00231703"/>
    <w:rsid w:val="00231F5E"/>
    <w:rsid w:val="00232944"/>
    <w:rsid w:val="002344E6"/>
    <w:rsid w:val="00244DCF"/>
    <w:rsid w:val="00245252"/>
    <w:rsid w:val="002455CD"/>
    <w:rsid w:val="00247001"/>
    <w:rsid w:val="002475B0"/>
    <w:rsid w:val="0025007D"/>
    <w:rsid w:val="002577FE"/>
    <w:rsid w:val="002671D3"/>
    <w:rsid w:val="0027224C"/>
    <w:rsid w:val="00274325"/>
    <w:rsid w:val="00274684"/>
    <w:rsid w:val="00274D21"/>
    <w:rsid w:val="002801FF"/>
    <w:rsid w:val="00280E66"/>
    <w:rsid w:val="00284A68"/>
    <w:rsid w:val="00285E36"/>
    <w:rsid w:val="00286CC4"/>
    <w:rsid w:val="002971FB"/>
    <w:rsid w:val="002A0618"/>
    <w:rsid w:val="002A22EF"/>
    <w:rsid w:val="002A2B4D"/>
    <w:rsid w:val="002A2E4E"/>
    <w:rsid w:val="002A2F43"/>
    <w:rsid w:val="002B2026"/>
    <w:rsid w:val="002B2E99"/>
    <w:rsid w:val="002B469D"/>
    <w:rsid w:val="002B565D"/>
    <w:rsid w:val="002B5A70"/>
    <w:rsid w:val="002B727F"/>
    <w:rsid w:val="002C07D5"/>
    <w:rsid w:val="002C49B2"/>
    <w:rsid w:val="002C7017"/>
    <w:rsid w:val="002D33F3"/>
    <w:rsid w:val="002D64BF"/>
    <w:rsid w:val="002D68C8"/>
    <w:rsid w:val="002D7D2B"/>
    <w:rsid w:val="002E0252"/>
    <w:rsid w:val="002E0FAF"/>
    <w:rsid w:val="002E4B73"/>
    <w:rsid w:val="002E6D21"/>
    <w:rsid w:val="002F0572"/>
    <w:rsid w:val="002F1525"/>
    <w:rsid w:val="002F1805"/>
    <w:rsid w:val="002F3F4D"/>
    <w:rsid w:val="002F54CA"/>
    <w:rsid w:val="002F6DFF"/>
    <w:rsid w:val="002F796B"/>
    <w:rsid w:val="0030304B"/>
    <w:rsid w:val="00303548"/>
    <w:rsid w:val="003066B4"/>
    <w:rsid w:val="00306A7E"/>
    <w:rsid w:val="003075AD"/>
    <w:rsid w:val="003105AE"/>
    <w:rsid w:val="00312231"/>
    <w:rsid w:val="0031243D"/>
    <w:rsid w:val="003132CE"/>
    <w:rsid w:val="003140CE"/>
    <w:rsid w:val="00314585"/>
    <w:rsid w:val="00314733"/>
    <w:rsid w:val="00321F67"/>
    <w:rsid w:val="00322348"/>
    <w:rsid w:val="00323B42"/>
    <w:rsid w:val="003250C9"/>
    <w:rsid w:val="0032740A"/>
    <w:rsid w:val="003318C3"/>
    <w:rsid w:val="00331B8C"/>
    <w:rsid w:val="0033287B"/>
    <w:rsid w:val="003336D4"/>
    <w:rsid w:val="0033401E"/>
    <w:rsid w:val="0033575D"/>
    <w:rsid w:val="00335CAF"/>
    <w:rsid w:val="003503B6"/>
    <w:rsid w:val="00352CDC"/>
    <w:rsid w:val="00356661"/>
    <w:rsid w:val="00357B8F"/>
    <w:rsid w:val="003604FF"/>
    <w:rsid w:val="00363BE0"/>
    <w:rsid w:val="00365012"/>
    <w:rsid w:val="00365E84"/>
    <w:rsid w:val="0036637B"/>
    <w:rsid w:val="00366AEF"/>
    <w:rsid w:val="00370355"/>
    <w:rsid w:val="00371284"/>
    <w:rsid w:val="0037158D"/>
    <w:rsid w:val="003719E2"/>
    <w:rsid w:val="00372E5B"/>
    <w:rsid w:val="00381C78"/>
    <w:rsid w:val="00385A2D"/>
    <w:rsid w:val="00386038"/>
    <w:rsid w:val="00386B8C"/>
    <w:rsid w:val="00390915"/>
    <w:rsid w:val="0039232E"/>
    <w:rsid w:val="00393A25"/>
    <w:rsid w:val="00394295"/>
    <w:rsid w:val="00396B32"/>
    <w:rsid w:val="003A1BFB"/>
    <w:rsid w:val="003A30B1"/>
    <w:rsid w:val="003A4038"/>
    <w:rsid w:val="003A6F74"/>
    <w:rsid w:val="003B15E8"/>
    <w:rsid w:val="003B4D93"/>
    <w:rsid w:val="003B58EE"/>
    <w:rsid w:val="003E0B1D"/>
    <w:rsid w:val="003E0EA0"/>
    <w:rsid w:val="003E24AD"/>
    <w:rsid w:val="003E2ED1"/>
    <w:rsid w:val="003E5850"/>
    <w:rsid w:val="003F1B3C"/>
    <w:rsid w:val="003F224D"/>
    <w:rsid w:val="003F5719"/>
    <w:rsid w:val="003F6C50"/>
    <w:rsid w:val="003F6CD6"/>
    <w:rsid w:val="0040114E"/>
    <w:rsid w:val="00404089"/>
    <w:rsid w:val="0040524A"/>
    <w:rsid w:val="00405A14"/>
    <w:rsid w:val="00407BB4"/>
    <w:rsid w:val="00420E8B"/>
    <w:rsid w:val="00421912"/>
    <w:rsid w:val="0042264B"/>
    <w:rsid w:val="0042383D"/>
    <w:rsid w:val="0042393D"/>
    <w:rsid w:val="00435578"/>
    <w:rsid w:val="00437118"/>
    <w:rsid w:val="00437625"/>
    <w:rsid w:val="00440CE4"/>
    <w:rsid w:val="00442F9B"/>
    <w:rsid w:val="00443AC0"/>
    <w:rsid w:val="0044501F"/>
    <w:rsid w:val="0044740C"/>
    <w:rsid w:val="00456349"/>
    <w:rsid w:val="00457D85"/>
    <w:rsid w:val="00460544"/>
    <w:rsid w:val="00465372"/>
    <w:rsid w:val="004678B5"/>
    <w:rsid w:val="004717FC"/>
    <w:rsid w:val="004721C5"/>
    <w:rsid w:val="00472220"/>
    <w:rsid w:val="0047667F"/>
    <w:rsid w:val="004813A4"/>
    <w:rsid w:val="00490CF8"/>
    <w:rsid w:val="0049122C"/>
    <w:rsid w:val="00491B8A"/>
    <w:rsid w:val="0049588D"/>
    <w:rsid w:val="004A1B48"/>
    <w:rsid w:val="004B0922"/>
    <w:rsid w:val="004B11E2"/>
    <w:rsid w:val="004B5ADD"/>
    <w:rsid w:val="004C1BF8"/>
    <w:rsid w:val="004C41FA"/>
    <w:rsid w:val="004D09B7"/>
    <w:rsid w:val="004D426F"/>
    <w:rsid w:val="004D5860"/>
    <w:rsid w:val="004D5DA0"/>
    <w:rsid w:val="004D6186"/>
    <w:rsid w:val="004D7ACF"/>
    <w:rsid w:val="004F04E0"/>
    <w:rsid w:val="004F13A3"/>
    <w:rsid w:val="004F2DF5"/>
    <w:rsid w:val="004F4C90"/>
    <w:rsid w:val="004F534B"/>
    <w:rsid w:val="00501B80"/>
    <w:rsid w:val="00502220"/>
    <w:rsid w:val="00503DE9"/>
    <w:rsid w:val="00505F4C"/>
    <w:rsid w:val="00506A01"/>
    <w:rsid w:val="00507272"/>
    <w:rsid w:val="00507E78"/>
    <w:rsid w:val="00510BD8"/>
    <w:rsid w:val="0051112F"/>
    <w:rsid w:val="00516C01"/>
    <w:rsid w:val="0051721C"/>
    <w:rsid w:val="00517F89"/>
    <w:rsid w:val="005211C5"/>
    <w:rsid w:val="00526E36"/>
    <w:rsid w:val="00530678"/>
    <w:rsid w:val="00532EB0"/>
    <w:rsid w:val="00532F77"/>
    <w:rsid w:val="0054482D"/>
    <w:rsid w:val="00546DFF"/>
    <w:rsid w:val="0054745B"/>
    <w:rsid w:val="00554610"/>
    <w:rsid w:val="00557691"/>
    <w:rsid w:val="00560C2A"/>
    <w:rsid w:val="005611BD"/>
    <w:rsid w:val="00561935"/>
    <w:rsid w:val="005654A7"/>
    <w:rsid w:val="005700C3"/>
    <w:rsid w:val="00570784"/>
    <w:rsid w:val="00571EDA"/>
    <w:rsid w:val="00574190"/>
    <w:rsid w:val="00584010"/>
    <w:rsid w:val="00585BBD"/>
    <w:rsid w:val="00585D31"/>
    <w:rsid w:val="00586A8B"/>
    <w:rsid w:val="0059053A"/>
    <w:rsid w:val="00593161"/>
    <w:rsid w:val="00595ED9"/>
    <w:rsid w:val="00596258"/>
    <w:rsid w:val="005A1172"/>
    <w:rsid w:val="005A2129"/>
    <w:rsid w:val="005B45A3"/>
    <w:rsid w:val="005C6566"/>
    <w:rsid w:val="005D01DD"/>
    <w:rsid w:val="005D515B"/>
    <w:rsid w:val="005D69C8"/>
    <w:rsid w:val="005D787F"/>
    <w:rsid w:val="005D7AAF"/>
    <w:rsid w:val="005E0935"/>
    <w:rsid w:val="005E2452"/>
    <w:rsid w:val="005E3B76"/>
    <w:rsid w:val="005E46BB"/>
    <w:rsid w:val="005E540D"/>
    <w:rsid w:val="005E791B"/>
    <w:rsid w:val="005F08B1"/>
    <w:rsid w:val="005F0AA2"/>
    <w:rsid w:val="005F548C"/>
    <w:rsid w:val="005F6E80"/>
    <w:rsid w:val="006026FE"/>
    <w:rsid w:val="00605F97"/>
    <w:rsid w:val="00605FF5"/>
    <w:rsid w:val="00606335"/>
    <w:rsid w:val="006065AA"/>
    <w:rsid w:val="00606A66"/>
    <w:rsid w:val="006135F1"/>
    <w:rsid w:val="006138B1"/>
    <w:rsid w:val="00614674"/>
    <w:rsid w:val="00614B71"/>
    <w:rsid w:val="00617387"/>
    <w:rsid w:val="00622F36"/>
    <w:rsid w:val="006230BB"/>
    <w:rsid w:val="00624468"/>
    <w:rsid w:val="006265DE"/>
    <w:rsid w:val="00635035"/>
    <w:rsid w:val="00635845"/>
    <w:rsid w:val="00640A87"/>
    <w:rsid w:val="00644260"/>
    <w:rsid w:val="00645950"/>
    <w:rsid w:val="00646A26"/>
    <w:rsid w:val="00651D04"/>
    <w:rsid w:val="006524FB"/>
    <w:rsid w:val="00653D07"/>
    <w:rsid w:val="00654955"/>
    <w:rsid w:val="00657575"/>
    <w:rsid w:val="00663A0A"/>
    <w:rsid w:val="006642D7"/>
    <w:rsid w:val="006646C6"/>
    <w:rsid w:val="00665A20"/>
    <w:rsid w:val="0066614D"/>
    <w:rsid w:val="00667DEA"/>
    <w:rsid w:val="006743C6"/>
    <w:rsid w:val="00674BC1"/>
    <w:rsid w:val="00676C3C"/>
    <w:rsid w:val="006806A0"/>
    <w:rsid w:val="00683DF8"/>
    <w:rsid w:val="00685952"/>
    <w:rsid w:val="00685D0C"/>
    <w:rsid w:val="00686104"/>
    <w:rsid w:val="00686209"/>
    <w:rsid w:val="006904F1"/>
    <w:rsid w:val="00690E1E"/>
    <w:rsid w:val="00694186"/>
    <w:rsid w:val="006A0B6B"/>
    <w:rsid w:val="006A5294"/>
    <w:rsid w:val="006A5F1A"/>
    <w:rsid w:val="006B27FD"/>
    <w:rsid w:val="006C0517"/>
    <w:rsid w:val="006C33A7"/>
    <w:rsid w:val="006C3ECD"/>
    <w:rsid w:val="006C4592"/>
    <w:rsid w:val="006C46CE"/>
    <w:rsid w:val="006C6AB2"/>
    <w:rsid w:val="006D0408"/>
    <w:rsid w:val="006D0C8E"/>
    <w:rsid w:val="006D4090"/>
    <w:rsid w:val="006D42AC"/>
    <w:rsid w:val="006D5A4A"/>
    <w:rsid w:val="006E5AAD"/>
    <w:rsid w:val="006E6539"/>
    <w:rsid w:val="006E7C56"/>
    <w:rsid w:val="006F0292"/>
    <w:rsid w:val="006F09C3"/>
    <w:rsid w:val="006F1051"/>
    <w:rsid w:val="006F54B7"/>
    <w:rsid w:val="00702CB9"/>
    <w:rsid w:val="0070356E"/>
    <w:rsid w:val="00705F91"/>
    <w:rsid w:val="00706E4F"/>
    <w:rsid w:val="00710CCC"/>
    <w:rsid w:val="007128F0"/>
    <w:rsid w:val="00715112"/>
    <w:rsid w:val="00715EB0"/>
    <w:rsid w:val="0071638A"/>
    <w:rsid w:val="0072076E"/>
    <w:rsid w:val="007226E7"/>
    <w:rsid w:val="0072507D"/>
    <w:rsid w:val="0073089E"/>
    <w:rsid w:val="00730DA8"/>
    <w:rsid w:val="0073156A"/>
    <w:rsid w:val="00732022"/>
    <w:rsid w:val="00733AEE"/>
    <w:rsid w:val="007367ED"/>
    <w:rsid w:val="00736B95"/>
    <w:rsid w:val="00737566"/>
    <w:rsid w:val="00745655"/>
    <w:rsid w:val="007505FC"/>
    <w:rsid w:val="00757F29"/>
    <w:rsid w:val="0076578B"/>
    <w:rsid w:val="0076643C"/>
    <w:rsid w:val="007669CF"/>
    <w:rsid w:val="00771E85"/>
    <w:rsid w:val="00773A21"/>
    <w:rsid w:val="007740DA"/>
    <w:rsid w:val="007750D5"/>
    <w:rsid w:val="00776547"/>
    <w:rsid w:val="00777576"/>
    <w:rsid w:val="00777D5D"/>
    <w:rsid w:val="0078311B"/>
    <w:rsid w:val="00785E29"/>
    <w:rsid w:val="00791937"/>
    <w:rsid w:val="00792F78"/>
    <w:rsid w:val="00793030"/>
    <w:rsid w:val="007A3BF4"/>
    <w:rsid w:val="007A5625"/>
    <w:rsid w:val="007A6CC2"/>
    <w:rsid w:val="007A7AFC"/>
    <w:rsid w:val="007B063C"/>
    <w:rsid w:val="007B1A0D"/>
    <w:rsid w:val="007B4BB7"/>
    <w:rsid w:val="007C0D49"/>
    <w:rsid w:val="007C1BAC"/>
    <w:rsid w:val="007C3421"/>
    <w:rsid w:val="007D05A6"/>
    <w:rsid w:val="007D39BB"/>
    <w:rsid w:val="007D3C56"/>
    <w:rsid w:val="007D68DD"/>
    <w:rsid w:val="007D766A"/>
    <w:rsid w:val="007D7EC1"/>
    <w:rsid w:val="007E3F57"/>
    <w:rsid w:val="007F24DC"/>
    <w:rsid w:val="007F61EF"/>
    <w:rsid w:val="00801D53"/>
    <w:rsid w:val="00802A5C"/>
    <w:rsid w:val="0080391B"/>
    <w:rsid w:val="00804921"/>
    <w:rsid w:val="0081251E"/>
    <w:rsid w:val="00816531"/>
    <w:rsid w:val="0081760C"/>
    <w:rsid w:val="008214A9"/>
    <w:rsid w:val="00821FDE"/>
    <w:rsid w:val="00823197"/>
    <w:rsid w:val="00823FD0"/>
    <w:rsid w:val="00824033"/>
    <w:rsid w:val="00826B18"/>
    <w:rsid w:val="008308DF"/>
    <w:rsid w:val="00831E4C"/>
    <w:rsid w:val="008351D0"/>
    <w:rsid w:val="0083520A"/>
    <w:rsid w:val="00837D33"/>
    <w:rsid w:val="00840A04"/>
    <w:rsid w:val="00841C79"/>
    <w:rsid w:val="00842518"/>
    <w:rsid w:val="00844714"/>
    <w:rsid w:val="00845EB4"/>
    <w:rsid w:val="00846FA2"/>
    <w:rsid w:val="008475AF"/>
    <w:rsid w:val="00851C18"/>
    <w:rsid w:val="0085406D"/>
    <w:rsid w:val="008559E0"/>
    <w:rsid w:val="00856A04"/>
    <w:rsid w:val="00857344"/>
    <w:rsid w:val="00857BA7"/>
    <w:rsid w:val="00857FFC"/>
    <w:rsid w:val="00860809"/>
    <w:rsid w:val="00861D87"/>
    <w:rsid w:val="00861E9C"/>
    <w:rsid w:val="00866F48"/>
    <w:rsid w:val="00867F7A"/>
    <w:rsid w:val="00874737"/>
    <w:rsid w:val="00874F63"/>
    <w:rsid w:val="008802DB"/>
    <w:rsid w:val="00884032"/>
    <w:rsid w:val="0088621D"/>
    <w:rsid w:val="008873DD"/>
    <w:rsid w:val="008919FB"/>
    <w:rsid w:val="008922FA"/>
    <w:rsid w:val="008A0970"/>
    <w:rsid w:val="008A1545"/>
    <w:rsid w:val="008A400C"/>
    <w:rsid w:val="008A4594"/>
    <w:rsid w:val="008A5D5C"/>
    <w:rsid w:val="008A79DC"/>
    <w:rsid w:val="008A7C2B"/>
    <w:rsid w:val="008B11D8"/>
    <w:rsid w:val="008B167A"/>
    <w:rsid w:val="008B2185"/>
    <w:rsid w:val="008B671C"/>
    <w:rsid w:val="008B72E3"/>
    <w:rsid w:val="008B7454"/>
    <w:rsid w:val="008C022E"/>
    <w:rsid w:val="008C1FF9"/>
    <w:rsid w:val="008C349F"/>
    <w:rsid w:val="008C5132"/>
    <w:rsid w:val="008C5653"/>
    <w:rsid w:val="008C7C03"/>
    <w:rsid w:val="008D1D85"/>
    <w:rsid w:val="008E0D70"/>
    <w:rsid w:val="008F2972"/>
    <w:rsid w:val="008F7732"/>
    <w:rsid w:val="008F7EED"/>
    <w:rsid w:val="00900148"/>
    <w:rsid w:val="00900FF5"/>
    <w:rsid w:val="009011FF"/>
    <w:rsid w:val="00901847"/>
    <w:rsid w:val="00902120"/>
    <w:rsid w:val="00905EE8"/>
    <w:rsid w:val="00913964"/>
    <w:rsid w:val="00916469"/>
    <w:rsid w:val="00921559"/>
    <w:rsid w:val="009223D0"/>
    <w:rsid w:val="00925A53"/>
    <w:rsid w:val="00930788"/>
    <w:rsid w:val="00933CEF"/>
    <w:rsid w:val="00936E57"/>
    <w:rsid w:val="00941E3A"/>
    <w:rsid w:val="009466A7"/>
    <w:rsid w:val="00952ECB"/>
    <w:rsid w:val="00954889"/>
    <w:rsid w:val="00957BF4"/>
    <w:rsid w:val="00957D31"/>
    <w:rsid w:val="0096066F"/>
    <w:rsid w:val="00962466"/>
    <w:rsid w:val="00962DC1"/>
    <w:rsid w:val="0097078A"/>
    <w:rsid w:val="00974865"/>
    <w:rsid w:val="00974A47"/>
    <w:rsid w:val="00980073"/>
    <w:rsid w:val="00982097"/>
    <w:rsid w:val="00984A7D"/>
    <w:rsid w:val="00986BDD"/>
    <w:rsid w:val="0099271D"/>
    <w:rsid w:val="0099347D"/>
    <w:rsid w:val="009942BB"/>
    <w:rsid w:val="00994F7D"/>
    <w:rsid w:val="00995386"/>
    <w:rsid w:val="00995F1C"/>
    <w:rsid w:val="009A31F3"/>
    <w:rsid w:val="009A7101"/>
    <w:rsid w:val="009A7279"/>
    <w:rsid w:val="009B0057"/>
    <w:rsid w:val="009B0C04"/>
    <w:rsid w:val="009B13F2"/>
    <w:rsid w:val="009B6239"/>
    <w:rsid w:val="009C16F5"/>
    <w:rsid w:val="009C1A1E"/>
    <w:rsid w:val="009C748F"/>
    <w:rsid w:val="009C7D2A"/>
    <w:rsid w:val="009D39C4"/>
    <w:rsid w:val="009E36AC"/>
    <w:rsid w:val="009E41E0"/>
    <w:rsid w:val="009F1EB4"/>
    <w:rsid w:val="009F2809"/>
    <w:rsid w:val="009F2BFB"/>
    <w:rsid w:val="009F4D80"/>
    <w:rsid w:val="009F7CAE"/>
    <w:rsid w:val="00A007AB"/>
    <w:rsid w:val="00A013CC"/>
    <w:rsid w:val="00A03832"/>
    <w:rsid w:val="00A11713"/>
    <w:rsid w:val="00A13534"/>
    <w:rsid w:val="00A15936"/>
    <w:rsid w:val="00A15EFE"/>
    <w:rsid w:val="00A209DF"/>
    <w:rsid w:val="00A23DEC"/>
    <w:rsid w:val="00A24DBC"/>
    <w:rsid w:val="00A262C1"/>
    <w:rsid w:val="00A2642B"/>
    <w:rsid w:val="00A303E7"/>
    <w:rsid w:val="00A40033"/>
    <w:rsid w:val="00A4084C"/>
    <w:rsid w:val="00A40AD2"/>
    <w:rsid w:val="00A41113"/>
    <w:rsid w:val="00A4424D"/>
    <w:rsid w:val="00A448EC"/>
    <w:rsid w:val="00A5194C"/>
    <w:rsid w:val="00A5214A"/>
    <w:rsid w:val="00A55894"/>
    <w:rsid w:val="00A55942"/>
    <w:rsid w:val="00A55ABE"/>
    <w:rsid w:val="00A6117A"/>
    <w:rsid w:val="00A62B22"/>
    <w:rsid w:val="00A6545D"/>
    <w:rsid w:val="00A66B65"/>
    <w:rsid w:val="00A717C1"/>
    <w:rsid w:val="00A720DC"/>
    <w:rsid w:val="00A72AFA"/>
    <w:rsid w:val="00A72C60"/>
    <w:rsid w:val="00A75211"/>
    <w:rsid w:val="00A757C7"/>
    <w:rsid w:val="00A82181"/>
    <w:rsid w:val="00A848CA"/>
    <w:rsid w:val="00A84AFF"/>
    <w:rsid w:val="00A8688E"/>
    <w:rsid w:val="00A95432"/>
    <w:rsid w:val="00A95FFD"/>
    <w:rsid w:val="00A9707A"/>
    <w:rsid w:val="00AA1BF9"/>
    <w:rsid w:val="00AA1E7F"/>
    <w:rsid w:val="00AA203D"/>
    <w:rsid w:val="00AA2228"/>
    <w:rsid w:val="00AA55A5"/>
    <w:rsid w:val="00AA77EC"/>
    <w:rsid w:val="00AB059F"/>
    <w:rsid w:val="00AB0896"/>
    <w:rsid w:val="00AB5B71"/>
    <w:rsid w:val="00AB6E75"/>
    <w:rsid w:val="00AC13EE"/>
    <w:rsid w:val="00AD11B4"/>
    <w:rsid w:val="00AD126E"/>
    <w:rsid w:val="00AD4830"/>
    <w:rsid w:val="00AD5379"/>
    <w:rsid w:val="00AD6CD3"/>
    <w:rsid w:val="00AE0918"/>
    <w:rsid w:val="00AE2CD7"/>
    <w:rsid w:val="00AE6E56"/>
    <w:rsid w:val="00AF0EC0"/>
    <w:rsid w:val="00AF33A4"/>
    <w:rsid w:val="00AF3D8A"/>
    <w:rsid w:val="00AF5067"/>
    <w:rsid w:val="00B00E0E"/>
    <w:rsid w:val="00B04E33"/>
    <w:rsid w:val="00B13C31"/>
    <w:rsid w:val="00B175D8"/>
    <w:rsid w:val="00B20395"/>
    <w:rsid w:val="00B20F2E"/>
    <w:rsid w:val="00B2453F"/>
    <w:rsid w:val="00B26C50"/>
    <w:rsid w:val="00B31974"/>
    <w:rsid w:val="00B32B4F"/>
    <w:rsid w:val="00B345FB"/>
    <w:rsid w:val="00B36EE0"/>
    <w:rsid w:val="00B4464E"/>
    <w:rsid w:val="00B44E9F"/>
    <w:rsid w:val="00B50B3B"/>
    <w:rsid w:val="00B5155C"/>
    <w:rsid w:val="00B51BB0"/>
    <w:rsid w:val="00B5271A"/>
    <w:rsid w:val="00B5284E"/>
    <w:rsid w:val="00B52C68"/>
    <w:rsid w:val="00B6330D"/>
    <w:rsid w:val="00B63CDB"/>
    <w:rsid w:val="00B82DF1"/>
    <w:rsid w:val="00B857CE"/>
    <w:rsid w:val="00B90B9B"/>
    <w:rsid w:val="00B9103D"/>
    <w:rsid w:val="00B92ECB"/>
    <w:rsid w:val="00B93688"/>
    <w:rsid w:val="00B9372A"/>
    <w:rsid w:val="00B944FA"/>
    <w:rsid w:val="00B9593B"/>
    <w:rsid w:val="00B95AA6"/>
    <w:rsid w:val="00B95D66"/>
    <w:rsid w:val="00B97A72"/>
    <w:rsid w:val="00BA0DDF"/>
    <w:rsid w:val="00BA158E"/>
    <w:rsid w:val="00BA58BE"/>
    <w:rsid w:val="00BA5D23"/>
    <w:rsid w:val="00BA61F3"/>
    <w:rsid w:val="00BA7108"/>
    <w:rsid w:val="00BB3274"/>
    <w:rsid w:val="00BB3380"/>
    <w:rsid w:val="00BB3CB6"/>
    <w:rsid w:val="00BB4957"/>
    <w:rsid w:val="00BB5550"/>
    <w:rsid w:val="00BB5849"/>
    <w:rsid w:val="00BB5B9C"/>
    <w:rsid w:val="00BB5F38"/>
    <w:rsid w:val="00BB6F5C"/>
    <w:rsid w:val="00BC05FF"/>
    <w:rsid w:val="00BC11E7"/>
    <w:rsid w:val="00BC3975"/>
    <w:rsid w:val="00BD399A"/>
    <w:rsid w:val="00BD41BF"/>
    <w:rsid w:val="00BE28EF"/>
    <w:rsid w:val="00BE3598"/>
    <w:rsid w:val="00BE5A6F"/>
    <w:rsid w:val="00BE6145"/>
    <w:rsid w:val="00BE7052"/>
    <w:rsid w:val="00BF23B6"/>
    <w:rsid w:val="00BF2D8E"/>
    <w:rsid w:val="00BF61C5"/>
    <w:rsid w:val="00BF61DF"/>
    <w:rsid w:val="00C01E44"/>
    <w:rsid w:val="00C0332F"/>
    <w:rsid w:val="00C046CA"/>
    <w:rsid w:val="00C0524E"/>
    <w:rsid w:val="00C05BC1"/>
    <w:rsid w:val="00C065D2"/>
    <w:rsid w:val="00C10381"/>
    <w:rsid w:val="00C12EBE"/>
    <w:rsid w:val="00C15A6D"/>
    <w:rsid w:val="00C25D09"/>
    <w:rsid w:val="00C273F8"/>
    <w:rsid w:val="00C316D8"/>
    <w:rsid w:val="00C355BE"/>
    <w:rsid w:val="00C4648C"/>
    <w:rsid w:val="00C46A25"/>
    <w:rsid w:val="00C4789D"/>
    <w:rsid w:val="00C51CD1"/>
    <w:rsid w:val="00C551FA"/>
    <w:rsid w:val="00C622CD"/>
    <w:rsid w:val="00C70B57"/>
    <w:rsid w:val="00C71F3F"/>
    <w:rsid w:val="00C74994"/>
    <w:rsid w:val="00C74A80"/>
    <w:rsid w:val="00C772D5"/>
    <w:rsid w:val="00C77A3A"/>
    <w:rsid w:val="00C80F61"/>
    <w:rsid w:val="00C83CCC"/>
    <w:rsid w:val="00C9088F"/>
    <w:rsid w:val="00C926BA"/>
    <w:rsid w:val="00C96562"/>
    <w:rsid w:val="00CA1F07"/>
    <w:rsid w:val="00CA2AF7"/>
    <w:rsid w:val="00CB0065"/>
    <w:rsid w:val="00CB15A9"/>
    <w:rsid w:val="00CB5FC4"/>
    <w:rsid w:val="00CD176A"/>
    <w:rsid w:val="00CD41C0"/>
    <w:rsid w:val="00CE3274"/>
    <w:rsid w:val="00CF3FCE"/>
    <w:rsid w:val="00CF4412"/>
    <w:rsid w:val="00CF49B2"/>
    <w:rsid w:val="00CF5A4C"/>
    <w:rsid w:val="00D01135"/>
    <w:rsid w:val="00D02BB8"/>
    <w:rsid w:val="00D03282"/>
    <w:rsid w:val="00D0375C"/>
    <w:rsid w:val="00D05113"/>
    <w:rsid w:val="00D06C72"/>
    <w:rsid w:val="00D072F2"/>
    <w:rsid w:val="00D114C0"/>
    <w:rsid w:val="00D126F3"/>
    <w:rsid w:val="00D12C99"/>
    <w:rsid w:val="00D16888"/>
    <w:rsid w:val="00D248D5"/>
    <w:rsid w:val="00D30EEF"/>
    <w:rsid w:val="00D30FF4"/>
    <w:rsid w:val="00D31A79"/>
    <w:rsid w:val="00D37E2E"/>
    <w:rsid w:val="00D44C67"/>
    <w:rsid w:val="00D45985"/>
    <w:rsid w:val="00D567D0"/>
    <w:rsid w:val="00D652E5"/>
    <w:rsid w:val="00D66942"/>
    <w:rsid w:val="00D72816"/>
    <w:rsid w:val="00D72E90"/>
    <w:rsid w:val="00D7467F"/>
    <w:rsid w:val="00D81F2D"/>
    <w:rsid w:val="00D82BFD"/>
    <w:rsid w:val="00D83F86"/>
    <w:rsid w:val="00D85DD7"/>
    <w:rsid w:val="00D8635F"/>
    <w:rsid w:val="00D87CF4"/>
    <w:rsid w:val="00D87E7F"/>
    <w:rsid w:val="00D9199F"/>
    <w:rsid w:val="00D92EFC"/>
    <w:rsid w:val="00D959AB"/>
    <w:rsid w:val="00D95FB7"/>
    <w:rsid w:val="00DA220F"/>
    <w:rsid w:val="00DA2941"/>
    <w:rsid w:val="00DA3D3E"/>
    <w:rsid w:val="00DA4E72"/>
    <w:rsid w:val="00DB03F4"/>
    <w:rsid w:val="00DB3CA2"/>
    <w:rsid w:val="00DB44C9"/>
    <w:rsid w:val="00DB4614"/>
    <w:rsid w:val="00DC127A"/>
    <w:rsid w:val="00DC3E7A"/>
    <w:rsid w:val="00DC7643"/>
    <w:rsid w:val="00DD4A30"/>
    <w:rsid w:val="00DD4ED8"/>
    <w:rsid w:val="00DD7038"/>
    <w:rsid w:val="00DE749D"/>
    <w:rsid w:val="00DE77F0"/>
    <w:rsid w:val="00DF01D2"/>
    <w:rsid w:val="00DF107E"/>
    <w:rsid w:val="00DF37A5"/>
    <w:rsid w:val="00DF6F9B"/>
    <w:rsid w:val="00E0066A"/>
    <w:rsid w:val="00E0157A"/>
    <w:rsid w:val="00E04791"/>
    <w:rsid w:val="00E11A8D"/>
    <w:rsid w:val="00E11FC4"/>
    <w:rsid w:val="00E126A2"/>
    <w:rsid w:val="00E1711D"/>
    <w:rsid w:val="00E20713"/>
    <w:rsid w:val="00E25288"/>
    <w:rsid w:val="00E334D4"/>
    <w:rsid w:val="00E3696A"/>
    <w:rsid w:val="00E411F3"/>
    <w:rsid w:val="00E42E1D"/>
    <w:rsid w:val="00E432F2"/>
    <w:rsid w:val="00E4482D"/>
    <w:rsid w:val="00E5138B"/>
    <w:rsid w:val="00E545FE"/>
    <w:rsid w:val="00E54B75"/>
    <w:rsid w:val="00E55F62"/>
    <w:rsid w:val="00E57FE5"/>
    <w:rsid w:val="00E60E9D"/>
    <w:rsid w:val="00E61359"/>
    <w:rsid w:val="00E64EE7"/>
    <w:rsid w:val="00E665A9"/>
    <w:rsid w:val="00E729CA"/>
    <w:rsid w:val="00E73605"/>
    <w:rsid w:val="00E82E28"/>
    <w:rsid w:val="00E979CF"/>
    <w:rsid w:val="00E97FFA"/>
    <w:rsid w:val="00EA39FE"/>
    <w:rsid w:val="00EA6A35"/>
    <w:rsid w:val="00EB143C"/>
    <w:rsid w:val="00EB4489"/>
    <w:rsid w:val="00EB60B8"/>
    <w:rsid w:val="00EB7F85"/>
    <w:rsid w:val="00EC079E"/>
    <w:rsid w:val="00EC44F9"/>
    <w:rsid w:val="00EC6DC5"/>
    <w:rsid w:val="00ED187E"/>
    <w:rsid w:val="00ED447A"/>
    <w:rsid w:val="00ED451A"/>
    <w:rsid w:val="00EE59BA"/>
    <w:rsid w:val="00EF0A4A"/>
    <w:rsid w:val="00EF1140"/>
    <w:rsid w:val="00EF30AC"/>
    <w:rsid w:val="00EF3E47"/>
    <w:rsid w:val="00EF53C5"/>
    <w:rsid w:val="00EF7D14"/>
    <w:rsid w:val="00F006F9"/>
    <w:rsid w:val="00F037C1"/>
    <w:rsid w:val="00F10A7F"/>
    <w:rsid w:val="00F11F1C"/>
    <w:rsid w:val="00F12434"/>
    <w:rsid w:val="00F13C42"/>
    <w:rsid w:val="00F13F76"/>
    <w:rsid w:val="00F20C83"/>
    <w:rsid w:val="00F24D52"/>
    <w:rsid w:val="00F25B46"/>
    <w:rsid w:val="00F30AD2"/>
    <w:rsid w:val="00F34696"/>
    <w:rsid w:val="00F35D60"/>
    <w:rsid w:val="00F363D0"/>
    <w:rsid w:val="00F36F2D"/>
    <w:rsid w:val="00F417BD"/>
    <w:rsid w:val="00F4273C"/>
    <w:rsid w:val="00F455AE"/>
    <w:rsid w:val="00F4599B"/>
    <w:rsid w:val="00F533D2"/>
    <w:rsid w:val="00F579E0"/>
    <w:rsid w:val="00F60FC6"/>
    <w:rsid w:val="00F62364"/>
    <w:rsid w:val="00F64FA5"/>
    <w:rsid w:val="00F66C32"/>
    <w:rsid w:val="00F711C4"/>
    <w:rsid w:val="00F75307"/>
    <w:rsid w:val="00F75B53"/>
    <w:rsid w:val="00F774CB"/>
    <w:rsid w:val="00F7756D"/>
    <w:rsid w:val="00F7774F"/>
    <w:rsid w:val="00F8156F"/>
    <w:rsid w:val="00F84D99"/>
    <w:rsid w:val="00F86526"/>
    <w:rsid w:val="00F90F95"/>
    <w:rsid w:val="00F9252D"/>
    <w:rsid w:val="00F934B9"/>
    <w:rsid w:val="00F947D1"/>
    <w:rsid w:val="00F94EF1"/>
    <w:rsid w:val="00F96ED9"/>
    <w:rsid w:val="00F978A6"/>
    <w:rsid w:val="00FA17E8"/>
    <w:rsid w:val="00FA2258"/>
    <w:rsid w:val="00FA2CF5"/>
    <w:rsid w:val="00FA36B7"/>
    <w:rsid w:val="00FA4CD6"/>
    <w:rsid w:val="00FA5089"/>
    <w:rsid w:val="00FB1BE9"/>
    <w:rsid w:val="00FB1E47"/>
    <w:rsid w:val="00FB30CF"/>
    <w:rsid w:val="00FB4173"/>
    <w:rsid w:val="00FB69C8"/>
    <w:rsid w:val="00FB755F"/>
    <w:rsid w:val="00FC42AD"/>
    <w:rsid w:val="00FC4BA2"/>
    <w:rsid w:val="00FC4F91"/>
    <w:rsid w:val="00FC6579"/>
    <w:rsid w:val="00FC69FD"/>
    <w:rsid w:val="00FD11A4"/>
    <w:rsid w:val="00FD1529"/>
    <w:rsid w:val="00FD39A9"/>
    <w:rsid w:val="00FD73FB"/>
    <w:rsid w:val="00FE091B"/>
    <w:rsid w:val="00FE69BC"/>
    <w:rsid w:val="00FF3AFF"/>
    <w:rsid w:val="00FF5A7B"/>
    <w:rsid w:val="00FF6538"/>
    <w:rsid w:val="00FF7F48"/>
    <w:rsid w:val="089DDAE5"/>
    <w:rsid w:val="0BAF2112"/>
    <w:rsid w:val="0C39EE5B"/>
    <w:rsid w:val="0DC12654"/>
    <w:rsid w:val="0E7FEBB4"/>
    <w:rsid w:val="106969D8"/>
    <w:rsid w:val="11CFBD2A"/>
    <w:rsid w:val="142CBCEB"/>
    <w:rsid w:val="15F7D999"/>
    <w:rsid w:val="1BC92508"/>
    <w:rsid w:val="2759BD23"/>
    <w:rsid w:val="2BB10572"/>
    <w:rsid w:val="2BB10572"/>
    <w:rsid w:val="2E93F5EC"/>
    <w:rsid w:val="2ED3BCBA"/>
    <w:rsid w:val="2FF13EE1"/>
    <w:rsid w:val="38C651A8"/>
    <w:rsid w:val="3FC34807"/>
    <w:rsid w:val="3FF28CF1"/>
    <w:rsid w:val="3FF28CF1"/>
    <w:rsid w:val="417534F5"/>
    <w:rsid w:val="4C0496E8"/>
    <w:rsid w:val="4CB7E79C"/>
    <w:rsid w:val="53357410"/>
    <w:rsid w:val="540773D5"/>
    <w:rsid w:val="547E54A8"/>
    <w:rsid w:val="5B3A288B"/>
    <w:rsid w:val="5CD5F8EC"/>
    <w:rsid w:val="69A7D2BD"/>
    <w:rsid w:val="70B4B4A7"/>
    <w:rsid w:val="70FE580E"/>
    <w:rsid w:val="7A97657E"/>
    <w:rsid w:val="7C410A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AB0576"/>
  <w15:docId w15:val="{76761F26-459D-4A58-BD1C-50B5C26B2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Calibri"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6"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Book Title" w:uiPriority="33"/>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2"/>
    <w:qFormat/>
    <w:rsid w:val="006646C6"/>
    <w:rPr>
      <w:rFonts w:ascii="Segoe UI" w:hAnsi="Segoe UI" w:eastAsia="Times New Roman" w:cs="Times New Roman"/>
      <w:szCs w:val="24"/>
      <w:lang w:val="en-AU" w:eastAsia="en-US"/>
    </w:rPr>
  </w:style>
  <w:style w:type="paragraph" w:styleId="Heading1">
    <w:name w:val="heading 1"/>
    <w:aliases w:val="Policy title"/>
    <w:basedOn w:val="Normal"/>
    <w:next w:val="Normal"/>
    <w:link w:val="Heading1Char"/>
    <w:rsid w:val="00066B30"/>
    <w:pPr>
      <w:keepNext/>
      <w:keepLines/>
      <w:spacing w:line="480" w:lineRule="auto"/>
      <w:outlineLvl w:val="0"/>
    </w:pPr>
    <w:rPr>
      <w:b/>
      <w:bCs/>
      <w:color w:val="008E84"/>
      <w:sz w:val="44"/>
    </w:rPr>
  </w:style>
  <w:style w:type="paragraph" w:styleId="Heading2">
    <w:name w:val="heading 2"/>
    <w:aliases w:val="SECTION TITLE"/>
    <w:basedOn w:val="Normal"/>
    <w:next w:val="Normal"/>
    <w:link w:val="Heading2Char"/>
    <w:uiPriority w:val="1"/>
    <w:unhideWhenUsed/>
    <w:qFormat/>
    <w:rsid w:val="00674BC1"/>
    <w:pPr>
      <w:keepNext/>
      <w:keepLines/>
      <w:spacing w:before="120" w:after="120" w:line="360" w:lineRule="auto"/>
      <w:outlineLvl w:val="1"/>
    </w:pPr>
    <w:rPr>
      <w:b/>
      <w:bCs/>
      <w:caps/>
      <w:color w:val="008E84"/>
      <w:sz w:val="28"/>
    </w:rPr>
  </w:style>
  <w:style w:type="paragraph" w:styleId="Heading3">
    <w:name w:val="heading 3"/>
    <w:aliases w:val="heading 1"/>
    <w:basedOn w:val="Normal"/>
    <w:next w:val="Normal"/>
    <w:link w:val="Heading3Char"/>
    <w:uiPriority w:val="2"/>
    <w:unhideWhenUsed/>
    <w:qFormat/>
    <w:rsid w:val="00921559"/>
    <w:pPr>
      <w:keepNext/>
      <w:keepLines/>
      <w:spacing w:before="200"/>
      <w:outlineLvl w:val="2"/>
    </w:pPr>
    <w:rPr>
      <w:b/>
      <w:bCs/>
      <w:sz w:val="28"/>
    </w:rPr>
  </w:style>
  <w:style w:type="paragraph" w:styleId="Heading4">
    <w:name w:val="heading 4"/>
    <w:aliases w:val="heading 2"/>
    <w:basedOn w:val="nada-subheading"/>
    <w:next w:val="Normal"/>
    <w:link w:val="Heading4Char"/>
    <w:uiPriority w:val="2"/>
    <w:unhideWhenUsed/>
    <w:qFormat/>
    <w:rsid w:val="00925A53"/>
    <w:pPr>
      <w:tabs>
        <w:tab w:val="clear" w:pos="1134"/>
        <w:tab w:val="clear" w:pos="1701"/>
        <w:tab w:val="left" w:pos="709"/>
        <w:tab w:val="left" w:pos="2694"/>
      </w:tabs>
      <w:spacing w:after="0" w:line="276" w:lineRule="auto"/>
      <w:outlineLvl w:val="3"/>
    </w:pPr>
    <w:rPr>
      <w:rFonts w:ascii="Segoe UI" w:hAnsi="Segoe UI" w:cs="Segoe UI"/>
      <w:color w:val="auto"/>
      <w:sz w:val="20"/>
      <w:szCs w:val="22"/>
    </w:rPr>
  </w:style>
  <w:style w:type="paragraph" w:styleId="Heading5">
    <w:name w:val="heading 5"/>
    <w:basedOn w:val="Normal"/>
    <w:next w:val="Normal"/>
    <w:link w:val="Heading5Char"/>
    <w:uiPriority w:val="2"/>
    <w:unhideWhenUsed/>
    <w:rsid w:val="0014644B"/>
    <w:pPr>
      <w:keepNext/>
      <w:keepLines/>
      <w:spacing w:before="40"/>
      <w:outlineLvl w:val="4"/>
    </w:pPr>
    <w:rPr>
      <w:b/>
    </w:rPr>
  </w:style>
  <w:style w:type="paragraph" w:styleId="Heading6">
    <w:name w:val="heading 6"/>
    <w:basedOn w:val="Normal"/>
    <w:next w:val="Normal"/>
    <w:link w:val="Heading6Char"/>
    <w:uiPriority w:val="2"/>
    <w:semiHidden/>
    <w:unhideWhenUsed/>
    <w:rsid w:val="00674BC1"/>
    <w:pPr>
      <w:keepNext/>
      <w:keepLines/>
      <w:spacing w:before="40"/>
      <w:outlineLvl w:val="5"/>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aliases w:val="SECTION TITLE Char"/>
    <w:link w:val="Heading2"/>
    <w:uiPriority w:val="1"/>
    <w:rsid w:val="008475AF"/>
    <w:rPr>
      <w:rFonts w:ascii="Segoe UI" w:hAnsi="Segoe UI" w:eastAsia="Times New Roman" w:cs="Times New Roman"/>
      <w:b/>
      <w:bCs/>
      <w:caps/>
      <w:color w:val="008E84"/>
      <w:sz w:val="28"/>
      <w:szCs w:val="24"/>
      <w:lang w:val="en-AU"/>
    </w:rPr>
  </w:style>
  <w:style w:type="character" w:styleId="Heading3Char" w:customStyle="1">
    <w:name w:val="Heading 3 Char"/>
    <w:aliases w:val="heading 1 Char"/>
    <w:link w:val="Heading3"/>
    <w:uiPriority w:val="2"/>
    <w:rsid w:val="00921559"/>
    <w:rPr>
      <w:rFonts w:ascii="Segoe UI" w:hAnsi="Segoe UI" w:eastAsia="Times New Roman" w:cs="Times New Roman"/>
      <w:b/>
      <w:bCs/>
      <w:sz w:val="28"/>
      <w:szCs w:val="24"/>
      <w:lang w:val="en-AU"/>
    </w:rPr>
  </w:style>
  <w:style w:type="paragraph" w:styleId="MoBNormal" w:customStyle="1">
    <w:name w:val="MoB Normal"/>
    <w:basedOn w:val="Normal"/>
    <w:link w:val="MoBNormalChar"/>
    <w:uiPriority w:val="99"/>
    <w:rsid w:val="00674BC1"/>
    <w:pPr>
      <w:spacing w:after="240"/>
    </w:pPr>
  </w:style>
  <w:style w:type="character" w:styleId="MoBNormalChar" w:customStyle="1">
    <w:name w:val="MoB Normal Char"/>
    <w:link w:val="MoBNormal"/>
    <w:uiPriority w:val="99"/>
    <w:rsid w:val="0085406D"/>
    <w:rPr>
      <w:rFonts w:ascii="Segoe UI" w:hAnsi="Segoe UI" w:eastAsia="Times New Roman" w:cs="Times New Roman"/>
      <w:sz w:val="20"/>
      <w:szCs w:val="24"/>
      <w:lang w:val="en-AU"/>
    </w:rPr>
  </w:style>
  <w:style w:type="paragraph" w:styleId="nada-subheading" w:customStyle="1">
    <w:name w:val="nada - subheading"/>
    <w:basedOn w:val="Normal"/>
    <w:link w:val="nada-subheadingChar"/>
    <w:uiPriority w:val="99"/>
    <w:rsid w:val="00C0332F"/>
    <w:pPr>
      <w:tabs>
        <w:tab w:val="left" w:pos="1134"/>
        <w:tab w:val="left" w:pos="1701"/>
        <w:tab w:val="right" w:pos="9072"/>
      </w:tabs>
      <w:spacing w:after="240" w:line="264" w:lineRule="auto"/>
    </w:pPr>
    <w:rPr>
      <w:rFonts w:ascii="Century Gothic" w:hAnsi="Century Gothic"/>
      <w:b/>
      <w:color w:val="800000"/>
      <w:sz w:val="28"/>
      <w:szCs w:val="20"/>
    </w:rPr>
  </w:style>
  <w:style w:type="character" w:styleId="nada-subheadingChar" w:customStyle="1">
    <w:name w:val="nada - subheading Char"/>
    <w:link w:val="nada-subheading"/>
    <w:uiPriority w:val="99"/>
    <w:rsid w:val="0085406D"/>
    <w:rPr>
      <w:rFonts w:ascii="Century Gothic" w:hAnsi="Century Gothic" w:eastAsia="Times New Roman" w:cs="Times New Roman"/>
      <w:b/>
      <w:color w:val="800000"/>
      <w:sz w:val="28"/>
      <w:szCs w:val="20"/>
      <w:lang w:val="en-AU"/>
    </w:rPr>
  </w:style>
  <w:style w:type="paragraph" w:styleId="nada-body" w:customStyle="1">
    <w:name w:val="nada - body"/>
    <w:basedOn w:val="Normal"/>
    <w:link w:val="nada-bodyChar"/>
    <w:uiPriority w:val="99"/>
    <w:rsid w:val="00C0332F"/>
    <w:pPr>
      <w:tabs>
        <w:tab w:val="left" w:pos="1134"/>
        <w:tab w:val="left" w:pos="1701"/>
        <w:tab w:val="right" w:pos="9072"/>
      </w:tabs>
      <w:spacing w:after="120" w:line="264" w:lineRule="auto"/>
    </w:pPr>
    <w:rPr>
      <w:rFonts w:ascii="Century Gothic" w:hAnsi="Century Gothic"/>
      <w:szCs w:val="20"/>
    </w:rPr>
  </w:style>
  <w:style w:type="character" w:styleId="nada-bodyChar" w:customStyle="1">
    <w:name w:val="nada - body Char"/>
    <w:link w:val="nada-body"/>
    <w:uiPriority w:val="99"/>
    <w:rsid w:val="0085406D"/>
    <w:rPr>
      <w:rFonts w:ascii="Century Gothic" w:hAnsi="Century Gothic" w:eastAsia="Times New Roman" w:cs="Times New Roman"/>
      <w:sz w:val="20"/>
      <w:szCs w:val="20"/>
      <w:lang w:val="en-AU"/>
    </w:rPr>
  </w:style>
  <w:style w:type="paragraph" w:styleId="Header">
    <w:name w:val="header"/>
    <w:basedOn w:val="Normal"/>
    <w:link w:val="HeaderChar"/>
    <w:uiPriority w:val="99"/>
    <w:unhideWhenUsed/>
    <w:rsid w:val="00C0332F"/>
    <w:pPr>
      <w:tabs>
        <w:tab w:val="center" w:pos="4513"/>
        <w:tab w:val="right" w:pos="9026"/>
      </w:tabs>
    </w:pPr>
  </w:style>
  <w:style w:type="character" w:styleId="HeaderChar" w:customStyle="1">
    <w:name w:val="Header Char"/>
    <w:link w:val="Header"/>
    <w:uiPriority w:val="99"/>
    <w:rsid w:val="0085406D"/>
    <w:rPr>
      <w:rFonts w:ascii="Segoe UI" w:hAnsi="Segoe UI" w:eastAsia="Times New Roman" w:cs="Times New Roman"/>
      <w:sz w:val="20"/>
      <w:szCs w:val="24"/>
      <w:lang w:val="en-AU"/>
    </w:rPr>
  </w:style>
  <w:style w:type="paragraph" w:styleId="Footer">
    <w:name w:val="footer"/>
    <w:basedOn w:val="Normal"/>
    <w:link w:val="FooterChar"/>
    <w:uiPriority w:val="7"/>
    <w:unhideWhenUsed/>
    <w:qFormat/>
    <w:rsid w:val="0085406D"/>
    <w:pPr>
      <w:tabs>
        <w:tab w:val="center" w:pos="4513"/>
        <w:tab w:val="right" w:pos="9026"/>
      </w:tabs>
    </w:pPr>
    <w:rPr>
      <w:color w:val="808080"/>
      <w:sz w:val="16"/>
    </w:rPr>
  </w:style>
  <w:style w:type="character" w:styleId="FooterChar" w:customStyle="1">
    <w:name w:val="Footer Char"/>
    <w:link w:val="Footer"/>
    <w:uiPriority w:val="7"/>
    <w:rsid w:val="008A1545"/>
    <w:rPr>
      <w:rFonts w:ascii="Segoe UI" w:hAnsi="Segoe UI" w:eastAsia="Times New Roman" w:cs="Times New Roman"/>
      <w:color w:val="808080"/>
      <w:sz w:val="16"/>
      <w:szCs w:val="24"/>
      <w:lang w:val="en-AU"/>
    </w:rPr>
  </w:style>
  <w:style w:type="character" w:styleId="Hyperlink">
    <w:name w:val="Hyperlink"/>
    <w:uiPriority w:val="99"/>
    <w:unhideWhenUsed/>
    <w:rsid w:val="00C0332F"/>
    <w:rPr>
      <w:color w:val="0000FF"/>
      <w:u w:val="single"/>
    </w:rPr>
  </w:style>
  <w:style w:type="paragraph" w:styleId="MoBHeading1" w:customStyle="1">
    <w:name w:val="MoB Heading 1"/>
    <w:basedOn w:val="Heading1"/>
    <w:next w:val="Normal"/>
    <w:link w:val="MoBHeading1Char"/>
    <w:uiPriority w:val="99"/>
    <w:rsid w:val="00674BC1"/>
    <w:pPr>
      <w:numPr>
        <w:numId w:val="1"/>
      </w:numPr>
    </w:pPr>
    <w:rPr>
      <w:noProof/>
      <w:color w:val="auto"/>
      <w:sz w:val="40"/>
      <w:szCs w:val="40"/>
    </w:rPr>
  </w:style>
  <w:style w:type="paragraph" w:styleId="MoBBullets" w:customStyle="1">
    <w:name w:val="MoB Bullets"/>
    <w:basedOn w:val="Normal"/>
    <w:link w:val="MoBBulletsChar"/>
    <w:uiPriority w:val="99"/>
    <w:rsid w:val="00674BC1"/>
    <w:pPr>
      <w:contextualSpacing/>
    </w:pPr>
    <w:rPr>
      <w:szCs w:val="20"/>
    </w:rPr>
  </w:style>
  <w:style w:type="character" w:styleId="MoBBulletsChar" w:customStyle="1">
    <w:name w:val="MoB Bullets Char"/>
    <w:link w:val="MoBBullets"/>
    <w:uiPriority w:val="99"/>
    <w:rsid w:val="0085406D"/>
    <w:rPr>
      <w:rFonts w:ascii="Segoe UI" w:hAnsi="Segoe UI" w:eastAsia="Times New Roman" w:cs="Times New Roman"/>
      <w:sz w:val="20"/>
      <w:szCs w:val="20"/>
      <w:lang w:val="en-AU"/>
    </w:rPr>
  </w:style>
  <w:style w:type="character" w:styleId="Heading1Char" w:customStyle="1">
    <w:name w:val="Heading 1 Char"/>
    <w:aliases w:val="Policy title Char"/>
    <w:link w:val="Heading1"/>
    <w:rsid w:val="008475AF"/>
    <w:rPr>
      <w:rFonts w:ascii="Segoe UI" w:hAnsi="Segoe UI" w:eastAsia="Times New Roman" w:cs="Times New Roman"/>
      <w:b/>
      <w:bCs/>
      <w:color w:val="008E84"/>
      <w:sz w:val="44"/>
      <w:szCs w:val="24"/>
      <w:lang w:val="en-AU"/>
    </w:rPr>
  </w:style>
  <w:style w:type="paragraph" w:styleId="BalloonText">
    <w:name w:val="Balloon Text"/>
    <w:basedOn w:val="Normal"/>
    <w:link w:val="BalloonTextChar"/>
    <w:uiPriority w:val="99"/>
    <w:semiHidden/>
    <w:unhideWhenUsed/>
    <w:rsid w:val="00C0332F"/>
    <w:rPr>
      <w:rFonts w:ascii="Tahoma" w:hAnsi="Tahoma" w:cs="Tahoma"/>
      <w:sz w:val="16"/>
      <w:szCs w:val="16"/>
    </w:rPr>
  </w:style>
  <w:style w:type="character" w:styleId="BalloonTextChar" w:customStyle="1">
    <w:name w:val="Balloon Text Char"/>
    <w:link w:val="BalloonText"/>
    <w:uiPriority w:val="99"/>
    <w:semiHidden/>
    <w:rsid w:val="00C0332F"/>
    <w:rPr>
      <w:rFonts w:ascii="Tahoma" w:hAnsi="Tahoma" w:cs="Tahoma"/>
      <w:sz w:val="16"/>
      <w:szCs w:val="16"/>
      <w:lang w:val="en-AU"/>
    </w:rPr>
  </w:style>
  <w:style w:type="character" w:styleId="MoBHeading1Char" w:customStyle="1">
    <w:name w:val="MoB Heading 1 Char"/>
    <w:link w:val="MoBHeading1"/>
    <w:uiPriority w:val="99"/>
    <w:rsid w:val="0085406D"/>
    <w:rPr>
      <w:rFonts w:ascii="Segoe UI" w:hAnsi="Segoe UI" w:eastAsia="Times New Roman" w:cs="Times New Roman"/>
      <w:b/>
      <w:bCs/>
      <w:noProof/>
      <w:sz w:val="40"/>
      <w:szCs w:val="40"/>
      <w:lang w:eastAsia="en-US"/>
    </w:rPr>
  </w:style>
  <w:style w:type="paragraph" w:styleId="ListParagraph">
    <w:name w:val="List Paragraph"/>
    <w:basedOn w:val="Normal"/>
    <w:uiPriority w:val="34"/>
    <w:rsid w:val="009C748F"/>
    <w:pPr>
      <w:ind w:left="720"/>
      <w:contextualSpacing/>
    </w:pPr>
  </w:style>
  <w:style w:type="paragraph" w:styleId="nada-body-bullets" w:customStyle="1">
    <w:name w:val="nada - body - bullets"/>
    <w:basedOn w:val="Normal"/>
    <w:link w:val="nada-body-bulletsChar"/>
    <w:uiPriority w:val="99"/>
    <w:rsid w:val="007A6CC2"/>
    <w:pPr>
      <w:numPr>
        <w:numId w:val="2"/>
      </w:numPr>
      <w:tabs>
        <w:tab w:val="left" w:pos="1134"/>
        <w:tab w:val="left" w:pos="1701"/>
        <w:tab w:val="right" w:pos="9072"/>
      </w:tabs>
      <w:spacing w:after="120" w:line="264" w:lineRule="auto"/>
    </w:pPr>
    <w:rPr>
      <w:rFonts w:ascii="Century Gothic" w:hAnsi="Century Gothic"/>
      <w:szCs w:val="20"/>
    </w:rPr>
  </w:style>
  <w:style w:type="character" w:styleId="nada-body-bulletsChar" w:customStyle="1">
    <w:name w:val="nada - body - bullets Char"/>
    <w:link w:val="nada-body-bullets"/>
    <w:uiPriority w:val="99"/>
    <w:rsid w:val="0085406D"/>
    <w:rPr>
      <w:rFonts w:ascii="Century Gothic" w:hAnsi="Century Gothic" w:eastAsia="Times New Roman" w:cs="Times New Roman"/>
      <w:lang w:eastAsia="en-US"/>
    </w:rPr>
  </w:style>
  <w:style w:type="table" w:styleId="TableGrid">
    <w:name w:val="Table Grid"/>
    <w:basedOn w:val="TableNormal"/>
    <w:uiPriority w:val="59"/>
    <w:rsid w:val="00E979CF"/>
    <w:rPr>
      <w:rFonts w:ascii="Calibri" w:hAnsi="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NormalWeb">
    <w:name w:val="Normal (Web)"/>
    <w:basedOn w:val="Normal"/>
    <w:uiPriority w:val="99"/>
    <w:unhideWhenUsed/>
    <w:rsid w:val="000A26F5"/>
    <w:pPr>
      <w:spacing w:before="100" w:beforeAutospacing="1" w:after="100" w:afterAutospacing="1"/>
    </w:pPr>
    <w:rPr>
      <w:rFonts w:ascii="Times New Roman" w:hAnsi="Times New Roman"/>
    </w:rPr>
  </w:style>
  <w:style w:type="character" w:styleId="CommentReference">
    <w:name w:val="annotation reference"/>
    <w:uiPriority w:val="99"/>
    <w:semiHidden/>
    <w:unhideWhenUsed/>
    <w:rsid w:val="007669CF"/>
    <w:rPr>
      <w:sz w:val="16"/>
      <w:szCs w:val="16"/>
    </w:rPr>
  </w:style>
  <w:style w:type="character" w:styleId="apple-converted-space" w:customStyle="1">
    <w:name w:val="apple-converted-space"/>
    <w:basedOn w:val="DefaultParagraphFont"/>
    <w:uiPriority w:val="99"/>
    <w:rsid w:val="00526E36"/>
  </w:style>
  <w:style w:type="character" w:styleId="FollowedHyperlink">
    <w:name w:val="FollowedHyperlink"/>
    <w:uiPriority w:val="99"/>
    <w:semiHidden/>
    <w:unhideWhenUsed/>
    <w:rsid w:val="00505F4C"/>
    <w:rPr>
      <w:color w:val="800080"/>
      <w:u w:val="single"/>
    </w:rPr>
  </w:style>
  <w:style w:type="paragraph" w:styleId="CommentText">
    <w:name w:val="annotation text"/>
    <w:basedOn w:val="Normal"/>
    <w:link w:val="CommentTextChar"/>
    <w:uiPriority w:val="99"/>
    <w:semiHidden/>
    <w:unhideWhenUsed/>
    <w:rsid w:val="005700C3"/>
    <w:rPr>
      <w:szCs w:val="20"/>
    </w:rPr>
  </w:style>
  <w:style w:type="character" w:styleId="CommentTextChar" w:customStyle="1">
    <w:name w:val="Comment Text Char"/>
    <w:link w:val="CommentText"/>
    <w:uiPriority w:val="99"/>
    <w:semiHidden/>
    <w:rsid w:val="005700C3"/>
    <w:rPr>
      <w:sz w:val="20"/>
      <w:szCs w:val="20"/>
      <w:lang w:val="en-AU"/>
    </w:rPr>
  </w:style>
  <w:style w:type="paragraph" w:styleId="CommentSubject">
    <w:name w:val="annotation subject"/>
    <w:basedOn w:val="CommentText"/>
    <w:next w:val="CommentText"/>
    <w:link w:val="CommentSubjectChar"/>
    <w:uiPriority w:val="99"/>
    <w:semiHidden/>
    <w:unhideWhenUsed/>
    <w:rsid w:val="005700C3"/>
    <w:rPr>
      <w:b/>
      <w:bCs/>
    </w:rPr>
  </w:style>
  <w:style w:type="character" w:styleId="CommentSubjectChar" w:customStyle="1">
    <w:name w:val="Comment Subject Char"/>
    <w:link w:val="CommentSubject"/>
    <w:uiPriority w:val="99"/>
    <w:semiHidden/>
    <w:rsid w:val="005700C3"/>
    <w:rPr>
      <w:b/>
      <w:bCs/>
      <w:sz w:val="20"/>
      <w:szCs w:val="20"/>
      <w:lang w:val="en-AU"/>
    </w:rPr>
  </w:style>
  <w:style w:type="character" w:styleId="Heading4Char" w:customStyle="1">
    <w:name w:val="Heading 4 Char"/>
    <w:aliases w:val="heading 2 Char"/>
    <w:link w:val="Heading4"/>
    <w:uiPriority w:val="2"/>
    <w:rsid w:val="0085406D"/>
    <w:rPr>
      <w:rFonts w:ascii="Segoe UI" w:hAnsi="Segoe UI" w:eastAsia="Times New Roman" w:cs="Segoe UI"/>
      <w:b/>
      <w:sz w:val="20"/>
      <w:lang w:val="en-AU"/>
    </w:rPr>
  </w:style>
  <w:style w:type="paragraph" w:styleId="TOC1">
    <w:name w:val="toc 1"/>
    <w:basedOn w:val="Heading1"/>
    <w:next w:val="Normal"/>
    <w:autoRedefine/>
    <w:uiPriority w:val="39"/>
    <w:unhideWhenUsed/>
    <w:qFormat/>
    <w:rsid w:val="00352CDC"/>
    <w:pPr>
      <w:keepNext w:val="0"/>
      <w:keepLines w:val="0"/>
      <w:tabs>
        <w:tab w:val="right" w:pos="8788"/>
      </w:tabs>
      <w:spacing w:before="240" w:line="360" w:lineRule="auto"/>
      <w:outlineLvl w:val="9"/>
    </w:pPr>
    <w:rPr>
      <w:caps/>
      <w:noProof/>
      <w:color w:val="auto"/>
      <w:sz w:val="20"/>
    </w:rPr>
  </w:style>
  <w:style w:type="paragraph" w:styleId="TOC2">
    <w:name w:val="toc 2"/>
    <w:basedOn w:val="Heading2"/>
    <w:next w:val="Normal"/>
    <w:uiPriority w:val="39"/>
    <w:unhideWhenUsed/>
    <w:qFormat/>
    <w:rsid w:val="00352CDC"/>
    <w:pPr>
      <w:keepNext w:val="0"/>
      <w:keepLines w:val="0"/>
      <w:spacing w:after="0" w:line="240" w:lineRule="auto"/>
      <w:outlineLvl w:val="9"/>
    </w:pPr>
    <w:rPr>
      <w:color w:val="auto"/>
      <w:sz w:val="20"/>
    </w:rPr>
  </w:style>
  <w:style w:type="paragraph" w:styleId="TOC3">
    <w:name w:val="toc 3"/>
    <w:basedOn w:val="Normal"/>
    <w:next w:val="Normal"/>
    <w:link w:val="TOC3Char"/>
    <w:autoRedefine/>
    <w:uiPriority w:val="39"/>
    <w:unhideWhenUsed/>
    <w:qFormat/>
    <w:rsid w:val="00C12EBE"/>
    <w:pPr>
      <w:tabs>
        <w:tab w:val="left" w:pos="567"/>
        <w:tab w:val="left" w:pos="709"/>
        <w:tab w:val="right" w:pos="8778"/>
      </w:tabs>
    </w:pPr>
    <w:rPr>
      <w:szCs w:val="20"/>
    </w:rPr>
  </w:style>
  <w:style w:type="character" w:styleId="TOC3Char" w:customStyle="1">
    <w:name w:val="TOC 3 Char"/>
    <w:link w:val="TOC3"/>
    <w:uiPriority w:val="7"/>
    <w:rsid w:val="0085406D"/>
    <w:rPr>
      <w:rFonts w:ascii="Segoe UI" w:hAnsi="Segoe UI" w:eastAsia="Times New Roman" w:cs="Times New Roman"/>
      <w:b w:val="0"/>
      <w:bCs w:val="0"/>
      <w:sz w:val="20"/>
      <w:szCs w:val="20"/>
      <w:lang w:val="en-AU"/>
    </w:rPr>
  </w:style>
  <w:style w:type="paragraph" w:styleId="TOCHeading">
    <w:name w:val="TOC Heading"/>
    <w:basedOn w:val="Heading1"/>
    <w:next w:val="Normal"/>
    <w:uiPriority w:val="9"/>
    <w:rsid w:val="00857FFC"/>
    <w:pPr>
      <w:spacing w:before="240" w:line="259" w:lineRule="auto"/>
      <w:outlineLvl w:val="9"/>
    </w:pPr>
    <w:rPr>
      <w:rFonts w:ascii="Cambria" w:hAnsi="Cambria"/>
      <w:b w:val="0"/>
      <w:bCs w:val="0"/>
      <w:caps/>
      <w:color w:val="365F91"/>
      <w:sz w:val="32"/>
      <w:szCs w:val="32"/>
    </w:rPr>
  </w:style>
  <w:style w:type="character" w:styleId="Emphasis">
    <w:name w:val="Emphasis"/>
    <w:uiPriority w:val="3"/>
    <w:qFormat/>
    <w:rsid w:val="00532F77"/>
    <w:rPr>
      <w:rFonts w:ascii="Segoe UI" w:hAnsi="Segoe UI"/>
      <w:b/>
      <w:i w:val="0"/>
      <w:iCs/>
      <w:color w:val="008E84"/>
    </w:rPr>
  </w:style>
  <w:style w:type="paragraph" w:styleId="Revision">
    <w:name w:val="Revision"/>
    <w:hidden/>
    <w:uiPriority w:val="99"/>
    <w:semiHidden/>
    <w:rsid w:val="00900148"/>
    <w:rPr>
      <w:rFonts w:ascii="Arial Narrow" w:hAnsi="Arial Narrow" w:eastAsia="Times New Roman" w:cs="Times New Roman"/>
      <w:sz w:val="24"/>
      <w:szCs w:val="24"/>
      <w:lang w:eastAsia="en-US"/>
    </w:rPr>
  </w:style>
  <w:style w:type="table" w:styleId="TableGrid1" w:customStyle="1">
    <w:name w:val="Table Grid1"/>
    <w:basedOn w:val="TableNormal"/>
    <w:next w:val="TableGrid"/>
    <w:uiPriority w:val="59"/>
    <w:rsid w:val="00171BA4"/>
    <w:rPr>
      <w:rFonts w:ascii="Cambria" w:hAnsi="Cambria" w:eastAsia="MS Mincho" w:cs="Times New Roma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171BA4"/>
    <w:rPr>
      <w:szCs w:val="20"/>
    </w:rPr>
  </w:style>
  <w:style w:type="character" w:styleId="FootnoteTextChar" w:customStyle="1">
    <w:name w:val="Footnote Text Char"/>
    <w:link w:val="FootnoteText"/>
    <w:uiPriority w:val="99"/>
    <w:semiHidden/>
    <w:rsid w:val="00171BA4"/>
    <w:rPr>
      <w:rFonts w:ascii="Arial Narrow" w:hAnsi="Arial Narrow" w:eastAsia="Times New Roman" w:cs="Times New Roman"/>
      <w:sz w:val="20"/>
      <w:szCs w:val="20"/>
      <w:lang w:val="en-AU"/>
    </w:rPr>
  </w:style>
  <w:style w:type="character" w:styleId="FootnoteReference">
    <w:name w:val="footnote reference"/>
    <w:uiPriority w:val="99"/>
    <w:semiHidden/>
    <w:unhideWhenUsed/>
    <w:rsid w:val="00171BA4"/>
    <w:rPr>
      <w:vertAlign w:val="superscript"/>
    </w:rPr>
  </w:style>
  <w:style w:type="table" w:styleId="TableGrid2" w:customStyle="1">
    <w:name w:val="Table Grid2"/>
    <w:basedOn w:val="TableNormal"/>
    <w:next w:val="TableGrid"/>
    <w:uiPriority w:val="59"/>
    <w:rsid w:val="002C7017"/>
    <w:rPr>
      <w:rFonts w:ascii="Cambria" w:hAnsi="Cambria" w:eastAsia="MS Mincho" w:cs="Times New Roma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5Char" w:customStyle="1">
    <w:name w:val="Heading 5 Char"/>
    <w:link w:val="Heading5"/>
    <w:uiPriority w:val="2"/>
    <w:rsid w:val="0085406D"/>
    <w:rPr>
      <w:rFonts w:ascii="Segoe UI" w:hAnsi="Segoe UI" w:eastAsia="Times New Roman" w:cs="Times New Roman"/>
      <w:b/>
      <w:sz w:val="20"/>
      <w:szCs w:val="24"/>
      <w:lang w:val="en-AU"/>
    </w:rPr>
  </w:style>
  <w:style w:type="paragraph" w:styleId="NoSpacing">
    <w:name w:val="No Spacing"/>
    <w:uiPriority w:val="99"/>
    <w:rsid w:val="00674BC1"/>
    <w:pPr>
      <w:jc w:val="both"/>
    </w:pPr>
    <w:rPr>
      <w:rFonts w:ascii="Segoe UI" w:hAnsi="Segoe UI" w:eastAsia="Times New Roman" w:cs="Times New Roman"/>
      <w:sz w:val="22"/>
      <w:szCs w:val="24"/>
      <w:lang w:val="en-AU" w:eastAsia="en-US"/>
    </w:rPr>
  </w:style>
  <w:style w:type="character" w:styleId="Heading6Char" w:customStyle="1">
    <w:name w:val="Heading 6 Char"/>
    <w:link w:val="Heading6"/>
    <w:uiPriority w:val="2"/>
    <w:semiHidden/>
    <w:rsid w:val="0085406D"/>
    <w:rPr>
      <w:rFonts w:ascii="Segoe UI" w:hAnsi="Segoe UI" w:eastAsia="Times New Roman" w:cs="Times New Roman"/>
      <w:sz w:val="20"/>
      <w:szCs w:val="24"/>
      <w:lang w:val="en-AU"/>
    </w:rPr>
  </w:style>
  <w:style w:type="paragraph" w:styleId="Title">
    <w:name w:val="Title"/>
    <w:basedOn w:val="Normal"/>
    <w:next w:val="Normal"/>
    <w:link w:val="TitleChar"/>
    <w:uiPriority w:val="10"/>
    <w:rsid w:val="00674BC1"/>
    <w:pPr>
      <w:contextualSpacing/>
    </w:pPr>
    <w:rPr>
      <w:spacing w:val="-10"/>
      <w:kern w:val="28"/>
      <w:sz w:val="56"/>
      <w:szCs w:val="56"/>
    </w:rPr>
  </w:style>
  <w:style w:type="character" w:styleId="TitleChar" w:customStyle="1">
    <w:name w:val="Title Char"/>
    <w:link w:val="Title"/>
    <w:uiPriority w:val="10"/>
    <w:rsid w:val="0085406D"/>
    <w:rPr>
      <w:rFonts w:ascii="Segoe UI" w:hAnsi="Segoe UI" w:eastAsia="Times New Roman" w:cs="Times New Roman"/>
      <w:spacing w:val="-10"/>
      <w:kern w:val="28"/>
      <w:sz w:val="56"/>
      <w:szCs w:val="56"/>
      <w:lang w:val="en-AU"/>
    </w:rPr>
  </w:style>
  <w:style w:type="paragraph" w:styleId="Subtitle">
    <w:name w:val="Subtitle"/>
    <w:basedOn w:val="Normal"/>
    <w:next w:val="Normal"/>
    <w:link w:val="SubtitleChar"/>
    <w:uiPriority w:val="99"/>
    <w:rsid w:val="00674BC1"/>
    <w:pPr>
      <w:numPr>
        <w:ilvl w:val="1"/>
      </w:numPr>
      <w:spacing w:after="160"/>
    </w:pPr>
    <w:rPr>
      <w:spacing w:val="15"/>
      <w:szCs w:val="22"/>
    </w:rPr>
  </w:style>
  <w:style w:type="character" w:styleId="SubtitleChar" w:customStyle="1">
    <w:name w:val="Subtitle Char"/>
    <w:link w:val="Subtitle"/>
    <w:uiPriority w:val="99"/>
    <w:rsid w:val="0085406D"/>
    <w:rPr>
      <w:rFonts w:ascii="Segoe UI" w:hAnsi="Segoe UI" w:eastAsia="Times New Roman" w:cs="Times New Roman"/>
      <w:spacing w:val="15"/>
      <w:sz w:val="20"/>
      <w:lang w:val="en-AU"/>
    </w:rPr>
  </w:style>
  <w:style w:type="character" w:styleId="SubtleEmphasis">
    <w:name w:val="Subtle Emphasis"/>
    <w:uiPriority w:val="99"/>
    <w:rsid w:val="00674BC1"/>
    <w:rPr>
      <w:rFonts w:ascii="Segoe UI" w:hAnsi="Segoe UI"/>
      <w:i/>
      <w:iCs/>
      <w:color w:val="auto"/>
    </w:rPr>
  </w:style>
  <w:style w:type="paragraph" w:styleId="Table" w:customStyle="1">
    <w:name w:val="Table"/>
    <w:basedOn w:val="Normal"/>
    <w:link w:val="TableChar"/>
    <w:uiPriority w:val="8"/>
    <w:qFormat/>
    <w:rsid w:val="00593161"/>
    <w:rPr>
      <w:rFonts w:eastAsia="MS Mincho" w:cs="Segoe UI"/>
      <w:sz w:val="18"/>
      <w:szCs w:val="22"/>
    </w:rPr>
  </w:style>
  <w:style w:type="character" w:styleId="TableChar" w:customStyle="1">
    <w:name w:val="Table Char"/>
    <w:link w:val="Table"/>
    <w:uiPriority w:val="8"/>
    <w:rsid w:val="006646C6"/>
    <w:rPr>
      <w:rFonts w:ascii="Segoe UI" w:hAnsi="Segoe UI" w:eastAsia="MS Mincho" w:cs="Segoe UI"/>
      <w:sz w:val="18"/>
      <w:lang w:val="en-AU"/>
    </w:rPr>
  </w:style>
  <w:style w:type="character" w:styleId="IntenseEmphasis">
    <w:name w:val="Intense Emphasis"/>
    <w:aliases w:val="Urgent Emergency"/>
    <w:uiPriority w:val="21"/>
    <w:qFormat/>
    <w:rsid w:val="00532F77"/>
    <w:rPr>
      <w:b/>
      <w:i w:val="0"/>
      <w:iCs/>
      <w:color w:val="ED1B34"/>
    </w:rPr>
  </w:style>
  <w:style w:type="paragraph" w:styleId="Quote">
    <w:name w:val="Quote"/>
    <w:basedOn w:val="Normal"/>
    <w:next w:val="Normal"/>
    <w:link w:val="QuoteChar"/>
    <w:uiPriority w:val="6"/>
    <w:qFormat/>
    <w:rsid w:val="009223D0"/>
    <w:pPr>
      <w:spacing w:before="200" w:after="160"/>
    </w:pPr>
    <w:rPr>
      <w:i/>
      <w:iCs/>
    </w:rPr>
  </w:style>
  <w:style w:type="character" w:styleId="QuoteChar" w:customStyle="1">
    <w:name w:val="Quote Char"/>
    <w:link w:val="Quote"/>
    <w:uiPriority w:val="6"/>
    <w:rsid w:val="009223D0"/>
    <w:rPr>
      <w:rFonts w:ascii="Segoe UI" w:hAnsi="Segoe UI" w:eastAsia="Times New Roman" w:cs="Times New Roman"/>
      <w:i/>
      <w:iCs/>
      <w:sz w:val="20"/>
      <w:szCs w:val="24"/>
      <w:lang w:val="en-AU"/>
    </w:rPr>
  </w:style>
  <w:style w:type="character" w:styleId="Strong">
    <w:name w:val="Strong"/>
    <w:uiPriority w:val="22"/>
    <w:rsid w:val="00921559"/>
    <w:rPr>
      <w:rFonts w:hint="default" w:ascii="Times New Roman" w:hAnsi="Times New Roman" w:cs="Times New Roman"/>
      <w:b/>
      <w:bCs/>
    </w:rPr>
  </w:style>
  <w:style w:type="paragraph" w:styleId="Doctitle" w:customStyle="1">
    <w:name w:val="Doc title"/>
    <w:basedOn w:val="Normal"/>
    <w:link w:val="DoctitleChar"/>
    <w:qFormat/>
    <w:rsid w:val="00194483"/>
    <w:pPr>
      <w:spacing w:after="120" w:line="276" w:lineRule="auto"/>
    </w:pPr>
    <w:rPr>
      <w:rFonts w:eastAsia="Times" w:cs="Segoe UI"/>
      <w:b/>
      <w:noProof/>
      <w:color w:val="008E84"/>
      <w:sz w:val="36"/>
      <w:szCs w:val="72"/>
    </w:rPr>
  </w:style>
  <w:style w:type="character" w:styleId="DoctitleChar" w:customStyle="1">
    <w:name w:val="Doc title Char"/>
    <w:link w:val="Doctitle"/>
    <w:rsid w:val="00194483"/>
    <w:rPr>
      <w:rFonts w:ascii="Segoe UI" w:hAnsi="Segoe UI" w:eastAsia="Times" w:cs="Segoe UI"/>
      <w:b/>
      <w:noProof/>
      <w:color w:val="008E84"/>
      <w:sz w:val="36"/>
      <w:szCs w:val="72"/>
      <w:lang w:val="en-AU"/>
    </w:rPr>
  </w:style>
  <w:style w:type="paragraph" w:styleId="MEUtitle" w:customStyle="1">
    <w:name w:val="MEU title"/>
    <w:basedOn w:val="ListParagraph"/>
    <w:link w:val="MEUtitleChar"/>
    <w:uiPriority w:val="99"/>
    <w:rsid w:val="00921559"/>
    <w:rPr>
      <w:rFonts w:cs="Segoe UI"/>
      <w:b/>
      <w:szCs w:val="20"/>
      <w:shd w:val="clear" w:color="auto" w:fill="FFFFFF"/>
    </w:rPr>
  </w:style>
  <w:style w:type="character" w:styleId="MEUtitleChar" w:customStyle="1">
    <w:name w:val="MEU title Char"/>
    <w:link w:val="MEUtitle"/>
    <w:uiPriority w:val="99"/>
    <w:rsid w:val="00921559"/>
    <w:rPr>
      <w:rFonts w:ascii="Segoe UI" w:hAnsi="Segoe UI" w:eastAsia="Times New Roman" w:cs="Segoe UI"/>
      <w:b/>
      <w:sz w:val="20"/>
      <w:szCs w:val="20"/>
      <w:lang w:val="en-AU"/>
    </w:rPr>
  </w:style>
  <w:style w:type="paragraph" w:styleId="NADABodycopy" w:customStyle="1">
    <w:name w:val="NADA Body copy"/>
    <w:basedOn w:val="Normal"/>
    <w:uiPriority w:val="99"/>
    <w:rsid w:val="00921559"/>
    <w:pPr>
      <w:spacing w:after="120" w:line="360" w:lineRule="auto"/>
    </w:pPr>
    <w:rPr>
      <w:rFonts w:eastAsia="Times"/>
      <w:noProof/>
      <w:szCs w:val="20"/>
    </w:rPr>
  </w:style>
  <w:style w:type="character" w:styleId="UnresolvedMention">
    <w:name w:val="Unresolved Mention"/>
    <w:basedOn w:val="DefaultParagraphFont"/>
    <w:uiPriority w:val="99"/>
    <w:semiHidden/>
    <w:unhideWhenUsed/>
    <w:rsid w:val="001A1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0870">
      <w:bodyDiv w:val="1"/>
      <w:marLeft w:val="0"/>
      <w:marRight w:val="0"/>
      <w:marTop w:val="0"/>
      <w:marBottom w:val="0"/>
      <w:divBdr>
        <w:top w:val="none" w:sz="0" w:space="0" w:color="auto"/>
        <w:left w:val="none" w:sz="0" w:space="0" w:color="auto"/>
        <w:bottom w:val="none" w:sz="0" w:space="0" w:color="auto"/>
        <w:right w:val="none" w:sz="0" w:space="0" w:color="auto"/>
      </w:divBdr>
    </w:div>
    <w:div w:id="10838883">
      <w:bodyDiv w:val="1"/>
      <w:marLeft w:val="0"/>
      <w:marRight w:val="0"/>
      <w:marTop w:val="0"/>
      <w:marBottom w:val="0"/>
      <w:divBdr>
        <w:top w:val="none" w:sz="0" w:space="0" w:color="auto"/>
        <w:left w:val="none" w:sz="0" w:space="0" w:color="auto"/>
        <w:bottom w:val="none" w:sz="0" w:space="0" w:color="auto"/>
        <w:right w:val="none" w:sz="0" w:space="0" w:color="auto"/>
      </w:divBdr>
      <w:divsChild>
        <w:div w:id="302587509">
          <w:marLeft w:val="0"/>
          <w:marRight w:val="0"/>
          <w:marTop w:val="0"/>
          <w:marBottom w:val="0"/>
          <w:divBdr>
            <w:top w:val="none" w:sz="0" w:space="0" w:color="auto"/>
            <w:left w:val="none" w:sz="0" w:space="0" w:color="auto"/>
            <w:bottom w:val="none" w:sz="0" w:space="0" w:color="auto"/>
            <w:right w:val="none" w:sz="0" w:space="0" w:color="auto"/>
          </w:divBdr>
        </w:div>
        <w:div w:id="1896627258">
          <w:marLeft w:val="0"/>
          <w:marRight w:val="0"/>
          <w:marTop w:val="0"/>
          <w:marBottom w:val="0"/>
          <w:divBdr>
            <w:top w:val="none" w:sz="0" w:space="0" w:color="auto"/>
            <w:left w:val="none" w:sz="0" w:space="0" w:color="auto"/>
            <w:bottom w:val="none" w:sz="0" w:space="0" w:color="auto"/>
            <w:right w:val="none" w:sz="0" w:space="0" w:color="auto"/>
          </w:divBdr>
        </w:div>
      </w:divsChild>
    </w:div>
    <w:div w:id="18090311">
      <w:bodyDiv w:val="1"/>
      <w:marLeft w:val="0"/>
      <w:marRight w:val="0"/>
      <w:marTop w:val="0"/>
      <w:marBottom w:val="0"/>
      <w:divBdr>
        <w:top w:val="none" w:sz="0" w:space="0" w:color="auto"/>
        <w:left w:val="none" w:sz="0" w:space="0" w:color="auto"/>
        <w:bottom w:val="none" w:sz="0" w:space="0" w:color="auto"/>
        <w:right w:val="none" w:sz="0" w:space="0" w:color="auto"/>
      </w:divBdr>
    </w:div>
    <w:div w:id="43338613">
      <w:bodyDiv w:val="1"/>
      <w:marLeft w:val="0"/>
      <w:marRight w:val="0"/>
      <w:marTop w:val="0"/>
      <w:marBottom w:val="0"/>
      <w:divBdr>
        <w:top w:val="none" w:sz="0" w:space="0" w:color="auto"/>
        <w:left w:val="none" w:sz="0" w:space="0" w:color="auto"/>
        <w:bottom w:val="none" w:sz="0" w:space="0" w:color="auto"/>
        <w:right w:val="none" w:sz="0" w:space="0" w:color="auto"/>
      </w:divBdr>
    </w:div>
    <w:div w:id="127940447">
      <w:bodyDiv w:val="1"/>
      <w:marLeft w:val="0"/>
      <w:marRight w:val="0"/>
      <w:marTop w:val="0"/>
      <w:marBottom w:val="0"/>
      <w:divBdr>
        <w:top w:val="none" w:sz="0" w:space="0" w:color="auto"/>
        <w:left w:val="none" w:sz="0" w:space="0" w:color="auto"/>
        <w:bottom w:val="none" w:sz="0" w:space="0" w:color="auto"/>
        <w:right w:val="none" w:sz="0" w:space="0" w:color="auto"/>
      </w:divBdr>
    </w:div>
    <w:div w:id="281694648">
      <w:bodyDiv w:val="1"/>
      <w:marLeft w:val="0"/>
      <w:marRight w:val="0"/>
      <w:marTop w:val="0"/>
      <w:marBottom w:val="0"/>
      <w:divBdr>
        <w:top w:val="none" w:sz="0" w:space="0" w:color="auto"/>
        <w:left w:val="none" w:sz="0" w:space="0" w:color="auto"/>
        <w:bottom w:val="none" w:sz="0" w:space="0" w:color="auto"/>
        <w:right w:val="none" w:sz="0" w:space="0" w:color="auto"/>
      </w:divBdr>
    </w:div>
    <w:div w:id="986282145">
      <w:bodyDiv w:val="1"/>
      <w:marLeft w:val="0"/>
      <w:marRight w:val="0"/>
      <w:marTop w:val="0"/>
      <w:marBottom w:val="0"/>
      <w:divBdr>
        <w:top w:val="none" w:sz="0" w:space="0" w:color="auto"/>
        <w:left w:val="none" w:sz="0" w:space="0" w:color="auto"/>
        <w:bottom w:val="none" w:sz="0" w:space="0" w:color="auto"/>
        <w:right w:val="none" w:sz="0" w:space="0" w:color="auto"/>
      </w:divBdr>
    </w:div>
    <w:div w:id="1191839028">
      <w:bodyDiv w:val="1"/>
      <w:marLeft w:val="0"/>
      <w:marRight w:val="0"/>
      <w:marTop w:val="0"/>
      <w:marBottom w:val="0"/>
      <w:divBdr>
        <w:top w:val="none" w:sz="0" w:space="0" w:color="auto"/>
        <w:left w:val="none" w:sz="0" w:space="0" w:color="auto"/>
        <w:bottom w:val="none" w:sz="0" w:space="0" w:color="auto"/>
        <w:right w:val="none" w:sz="0" w:space="0" w:color="auto"/>
      </w:divBdr>
    </w:div>
    <w:div w:id="1529563339">
      <w:bodyDiv w:val="1"/>
      <w:marLeft w:val="0"/>
      <w:marRight w:val="0"/>
      <w:marTop w:val="0"/>
      <w:marBottom w:val="0"/>
      <w:divBdr>
        <w:top w:val="none" w:sz="0" w:space="0" w:color="auto"/>
        <w:left w:val="none" w:sz="0" w:space="0" w:color="auto"/>
        <w:bottom w:val="none" w:sz="0" w:space="0" w:color="auto"/>
        <w:right w:val="none" w:sz="0" w:space="0" w:color="auto"/>
      </w:divBdr>
    </w:div>
    <w:div w:id="21167044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nadaau.sharepoint.com/:w:/s/Policies/EdHP2rMXAK1Jkwk17YssJo0BcVMbOxms3dxO8jctW0R2-g?e=ocRc66" TargetMode="External" Id="rId11" /><Relationship Type="http://schemas.openxmlformats.org/officeDocument/2006/relationships/numbering" Target="numbering.xml" Id="rId5" /><Relationship Type="http://schemas.microsoft.com/office/2011/relationships/people" Target="peop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f331d8ead7d6a4f0f2d70bde60f62338">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952b4e16c17148a4cf51717f9ede94c5"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625739-6D8B-47E4-A406-6BABF120D4D5}">
  <ds:schemaRefs>
    <ds:schemaRef ds:uri="http://schemas.microsoft.com/sharepoint/v3/contenttype/forms"/>
  </ds:schemaRefs>
</ds:datastoreItem>
</file>

<file path=customXml/itemProps2.xml><?xml version="1.0" encoding="utf-8"?>
<ds:datastoreItem xmlns:ds="http://schemas.openxmlformats.org/officeDocument/2006/customXml" ds:itemID="{C1D4D3C4-3434-4C66-BC7A-E1340DB95699}">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3.xml><?xml version="1.0" encoding="utf-8"?>
<ds:datastoreItem xmlns:ds="http://schemas.openxmlformats.org/officeDocument/2006/customXml" ds:itemID="{212673E3-A48C-4FCE-B104-ADBDCED6D8B0}">
  <ds:schemaRefs>
    <ds:schemaRef ds:uri="http://schemas.openxmlformats.org/officeDocument/2006/bibliography"/>
  </ds:schemaRefs>
</ds:datastoreItem>
</file>

<file path=customXml/itemProps4.xml><?xml version="1.0" encoding="utf-8"?>
<ds:datastoreItem xmlns:ds="http://schemas.openxmlformats.org/officeDocument/2006/customXml" ds:itemID="{7FF9D87C-F82D-4A8E-B29B-0BA62699215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Maricar Navarro</dc:creator>
  <cp:keywords/>
  <dc:description/>
  <cp:lastModifiedBy>Hannah Gillard</cp:lastModifiedBy>
  <cp:revision>8</cp:revision>
  <cp:lastPrinted>2015-08-10T22:34:00Z</cp:lastPrinted>
  <dcterms:created xsi:type="dcterms:W3CDTF">2021-12-08T04:27:00Z</dcterms:created>
  <dcterms:modified xsi:type="dcterms:W3CDTF">2023-11-20T04:52:56Z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23ST2XJ3F2FU-1797567310-95368</vt:lpwstr>
  </property>
  <property fmtid="{D5CDD505-2E9C-101B-9397-08002B2CF9AE}" pid="3" name="_dlc_DocIdUrl">
    <vt:lpwstr>https://nadaau.sharepoint.com/_layouts/15/DocIdRedir.aspx?ID=23ST2XJ3F2FU-1797567310-95368, 23ST2XJ3F2FU-1797567310-95368</vt:lpwstr>
  </property>
  <property fmtid="{D5CDD505-2E9C-101B-9397-08002B2CF9AE}" pid="4" name="ContentTypeId">
    <vt:lpwstr>0x010100CD81BB5A959AFC4DAA8EA2D863FC1380</vt:lpwstr>
  </property>
  <property fmtid="{D5CDD505-2E9C-101B-9397-08002B2CF9AE}" pid="5" name="GrammarlyDocumentId">
    <vt:lpwstr>de11b5f817b9016ca82f47fb7889ae6023ade086ccb37abee96622059aa3387f</vt:lpwstr>
  </property>
  <property fmtid="{D5CDD505-2E9C-101B-9397-08002B2CF9AE}" pid="6" name="MediaServiceImageTags">
    <vt:lpwstr/>
  </property>
</Properties>
</file>